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3FA2E498" w14:textId="77777777" w:rsidTr="00F320AA">
        <w:trPr>
          <w:cantSplit/>
        </w:trPr>
        <w:tc>
          <w:tcPr>
            <w:tcW w:w="1418" w:type="dxa"/>
            <w:vAlign w:val="center"/>
          </w:tcPr>
          <w:p w14:paraId="344CFAD5" w14:textId="77777777" w:rsidR="00F320AA" w:rsidRPr="00DF23FC" w:rsidRDefault="00F320AA" w:rsidP="00F320AA">
            <w:pPr>
              <w:spacing w:before="0"/>
              <w:rPr>
                <w:rFonts w:ascii="Verdana" w:hAnsi="Verdana"/>
                <w:position w:val="6"/>
              </w:rPr>
            </w:pPr>
            <w:r>
              <w:rPr>
                <w:noProof/>
                <w:lang w:val="en-US"/>
              </w:rPr>
              <w:drawing>
                <wp:inline distT="0" distB="0" distL="0" distR="0" wp14:anchorId="5CB65595" wp14:editId="59FE1230">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083F79ED"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06352396" w14:textId="77777777" w:rsidR="00F320AA" w:rsidRDefault="00EB0812" w:rsidP="00F320AA">
            <w:pPr>
              <w:spacing w:before="0" w:line="240" w:lineRule="atLeast"/>
            </w:pPr>
            <w:r>
              <w:rPr>
                <w:noProof/>
              </w:rPr>
              <w:drawing>
                <wp:inline distT="0" distB="0" distL="0" distR="0" wp14:anchorId="030CAC35" wp14:editId="18372EE5">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1F27E36F" w14:textId="77777777">
        <w:trPr>
          <w:cantSplit/>
        </w:trPr>
        <w:tc>
          <w:tcPr>
            <w:tcW w:w="6911" w:type="dxa"/>
            <w:gridSpan w:val="2"/>
            <w:tcBorders>
              <w:bottom w:val="single" w:sz="12" w:space="0" w:color="auto"/>
            </w:tcBorders>
          </w:tcPr>
          <w:p w14:paraId="67287069"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156D5A24" w14:textId="77777777" w:rsidR="00A066F1" w:rsidRPr="00617BE4" w:rsidRDefault="00A066F1" w:rsidP="00A066F1">
            <w:pPr>
              <w:spacing w:before="0" w:line="240" w:lineRule="atLeast"/>
              <w:rPr>
                <w:rFonts w:ascii="Verdana" w:hAnsi="Verdana"/>
                <w:szCs w:val="24"/>
              </w:rPr>
            </w:pPr>
          </w:p>
        </w:tc>
      </w:tr>
      <w:tr w:rsidR="00A066F1" w:rsidRPr="00C324A8" w14:paraId="6A3523B1" w14:textId="77777777">
        <w:trPr>
          <w:cantSplit/>
        </w:trPr>
        <w:tc>
          <w:tcPr>
            <w:tcW w:w="6911" w:type="dxa"/>
            <w:gridSpan w:val="2"/>
            <w:tcBorders>
              <w:top w:val="single" w:sz="12" w:space="0" w:color="auto"/>
            </w:tcBorders>
          </w:tcPr>
          <w:p w14:paraId="584CD052"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15E0C012" w14:textId="2B6B373C" w:rsidR="00A066F1" w:rsidRPr="00C324A8" w:rsidRDefault="002406C6" w:rsidP="00A066F1">
            <w:pPr>
              <w:spacing w:before="0" w:line="240" w:lineRule="atLeast"/>
              <w:rPr>
                <w:rFonts w:ascii="Verdana" w:hAnsi="Verdana"/>
                <w:sz w:val="20"/>
              </w:rPr>
            </w:pPr>
            <w:r w:rsidRPr="007E6F2B">
              <w:rPr>
                <w:rFonts w:ascii="Verdana" w:hAnsi="Verdana"/>
                <w:b/>
                <w:sz w:val="20"/>
                <w:lang w:val="it-IT"/>
              </w:rPr>
              <w:t xml:space="preserve">Doc. </w:t>
            </w:r>
            <w:proofErr w:type="gramStart"/>
            <w:r w:rsidRPr="007E6F2B">
              <w:rPr>
                <w:rFonts w:ascii="Verdana" w:hAnsi="Verdana"/>
                <w:b/>
                <w:sz w:val="20"/>
                <w:lang w:val="it-IT"/>
              </w:rPr>
              <w:t>CPG(</w:t>
            </w:r>
            <w:proofErr w:type="gramEnd"/>
            <w:r w:rsidRPr="007E6F2B">
              <w:rPr>
                <w:rFonts w:ascii="Verdana" w:hAnsi="Verdana"/>
                <w:b/>
                <w:sz w:val="20"/>
                <w:lang w:val="it-IT"/>
              </w:rPr>
              <w:t>23)0</w:t>
            </w:r>
            <w:r w:rsidR="004C1936">
              <w:rPr>
                <w:rFonts w:ascii="Verdana" w:hAnsi="Verdana"/>
                <w:b/>
                <w:sz w:val="20"/>
                <w:lang w:val="it-IT"/>
              </w:rPr>
              <w:t>60</w:t>
            </w:r>
            <w:r w:rsidRPr="007E6F2B">
              <w:rPr>
                <w:rFonts w:ascii="Verdana" w:hAnsi="Verdana"/>
                <w:b/>
                <w:sz w:val="20"/>
                <w:lang w:val="it-IT"/>
              </w:rPr>
              <w:t xml:space="preserve"> ANNEX V-</w:t>
            </w:r>
            <w:r>
              <w:rPr>
                <w:rFonts w:ascii="Verdana" w:hAnsi="Verdana"/>
                <w:b/>
                <w:sz w:val="20"/>
                <w:lang w:val="it-IT"/>
              </w:rPr>
              <w:t>12</w:t>
            </w:r>
          </w:p>
        </w:tc>
      </w:tr>
      <w:tr w:rsidR="00A066F1" w:rsidRPr="004C1936" w14:paraId="0DF86365" w14:textId="77777777">
        <w:trPr>
          <w:cantSplit/>
          <w:trHeight w:val="23"/>
        </w:trPr>
        <w:tc>
          <w:tcPr>
            <w:tcW w:w="6911" w:type="dxa"/>
            <w:gridSpan w:val="2"/>
            <w:shd w:val="clear" w:color="auto" w:fill="auto"/>
          </w:tcPr>
          <w:p w14:paraId="13A71D23"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gridSpan w:val="2"/>
          </w:tcPr>
          <w:p w14:paraId="0D158768" w14:textId="171C4973" w:rsidR="00A066F1" w:rsidRPr="002406C6" w:rsidRDefault="00E55816" w:rsidP="00AA666F">
            <w:pPr>
              <w:tabs>
                <w:tab w:val="left" w:pos="851"/>
              </w:tabs>
              <w:spacing w:before="0" w:line="240" w:lineRule="atLeast"/>
              <w:rPr>
                <w:rFonts w:ascii="Verdana" w:hAnsi="Verdana"/>
                <w:sz w:val="20"/>
                <w:lang w:val="it-IT"/>
              </w:rPr>
            </w:pPr>
            <w:r w:rsidRPr="002406C6">
              <w:rPr>
                <w:rFonts w:ascii="Verdana" w:hAnsi="Verdana"/>
                <w:b/>
                <w:sz w:val="20"/>
                <w:lang w:val="it-IT"/>
              </w:rPr>
              <w:t>Addendum 12 to</w:t>
            </w:r>
            <w:r w:rsidRPr="002406C6">
              <w:rPr>
                <w:rFonts w:ascii="Verdana" w:hAnsi="Verdana"/>
                <w:b/>
                <w:sz w:val="20"/>
                <w:lang w:val="it-IT"/>
              </w:rPr>
              <w:br/>
            </w:r>
            <w:proofErr w:type="spellStart"/>
            <w:r w:rsidRPr="002406C6">
              <w:rPr>
                <w:rFonts w:ascii="Verdana" w:hAnsi="Verdana"/>
                <w:b/>
                <w:sz w:val="20"/>
                <w:lang w:val="it-IT"/>
              </w:rPr>
              <w:t>Document</w:t>
            </w:r>
            <w:proofErr w:type="spellEnd"/>
            <w:r w:rsidRPr="002406C6">
              <w:rPr>
                <w:rFonts w:ascii="Verdana" w:hAnsi="Verdana"/>
                <w:b/>
                <w:sz w:val="20"/>
                <w:lang w:val="it-IT"/>
              </w:rPr>
              <w:t xml:space="preserve"> </w:t>
            </w:r>
            <w:r w:rsidR="000226F0" w:rsidRPr="002406C6">
              <w:rPr>
                <w:rFonts w:ascii="Verdana" w:hAnsi="Verdana"/>
                <w:b/>
                <w:sz w:val="20"/>
                <w:lang w:val="it-IT"/>
              </w:rPr>
              <w:t>XXXX</w:t>
            </w:r>
            <w:r w:rsidR="00A066F1" w:rsidRPr="002406C6">
              <w:rPr>
                <w:rFonts w:ascii="Verdana" w:hAnsi="Verdana"/>
                <w:b/>
                <w:sz w:val="20"/>
                <w:lang w:val="it-IT"/>
              </w:rPr>
              <w:t>-</w:t>
            </w:r>
            <w:r w:rsidR="005E10C9" w:rsidRPr="002406C6">
              <w:rPr>
                <w:rFonts w:ascii="Verdana" w:hAnsi="Verdana"/>
                <w:b/>
                <w:sz w:val="20"/>
                <w:lang w:val="it-IT"/>
              </w:rPr>
              <w:t>E</w:t>
            </w:r>
          </w:p>
        </w:tc>
      </w:tr>
      <w:tr w:rsidR="00A066F1" w:rsidRPr="00C324A8" w14:paraId="4277B9D9" w14:textId="77777777">
        <w:trPr>
          <w:cantSplit/>
          <w:trHeight w:val="23"/>
        </w:trPr>
        <w:tc>
          <w:tcPr>
            <w:tcW w:w="6911" w:type="dxa"/>
            <w:gridSpan w:val="2"/>
            <w:shd w:val="clear" w:color="auto" w:fill="auto"/>
          </w:tcPr>
          <w:p w14:paraId="0D09DF87" w14:textId="77777777" w:rsidR="00A066F1" w:rsidRPr="002406C6" w:rsidRDefault="00A066F1" w:rsidP="00A066F1">
            <w:pPr>
              <w:tabs>
                <w:tab w:val="left" w:pos="851"/>
              </w:tabs>
              <w:spacing w:before="0" w:line="240" w:lineRule="atLeast"/>
              <w:rPr>
                <w:rFonts w:ascii="Verdana" w:hAnsi="Verdana"/>
                <w:b/>
                <w:sz w:val="20"/>
                <w:lang w:val="it-IT"/>
              </w:rPr>
            </w:pPr>
            <w:bookmarkStart w:id="3" w:name="ddate" w:colFirst="1" w:colLast="1"/>
            <w:bookmarkStart w:id="4" w:name="dblank" w:colFirst="0" w:colLast="0"/>
            <w:bookmarkEnd w:id="1"/>
            <w:bookmarkEnd w:id="2"/>
          </w:p>
        </w:tc>
        <w:tc>
          <w:tcPr>
            <w:tcW w:w="3120" w:type="dxa"/>
            <w:gridSpan w:val="2"/>
          </w:tcPr>
          <w:p w14:paraId="4ED0FC9C"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30 August 2023</w:t>
            </w:r>
          </w:p>
        </w:tc>
      </w:tr>
      <w:tr w:rsidR="00A066F1" w:rsidRPr="00C324A8" w14:paraId="4A3281E4" w14:textId="77777777">
        <w:trPr>
          <w:cantSplit/>
          <w:trHeight w:val="23"/>
        </w:trPr>
        <w:tc>
          <w:tcPr>
            <w:tcW w:w="6911" w:type="dxa"/>
            <w:gridSpan w:val="2"/>
            <w:shd w:val="clear" w:color="auto" w:fill="auto"/>
          </w:tcPr>
          <w:p w14:paraId="0621971F"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51AF3935"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408EC518" w14:textId="77777777" w:rsidTr="00025864">
        <w:trPr>
          <w:cantSplit/>
          <w:trHeight w:val="23"/>
        </w:trPr>
        <w:tc>
          <w:tcPr>
            <w:tcW w:w="10031" w:type="dxa"/>
            <w:gridSpan w:val="4"/>
            <w:shd w:val="clear" w:color="auto" w:fill="auto"/>
          </w:tcPr>
          <w:p w14:paraId="0EADE74A" w14:textId="77777777" w:rsidR="00A066F1" w:rsidRPr="00C324A8" w:rsidRDefault="00A066F1" w:rsidP="00A066F1">
            <w:pPr>
              <w:tabs>
                <w:tab w:val="left" w:pos="993"/>
              </w:tabs>
              <w:spacing w:before="0"/>
              <w:rPr>
                <w:rFonts w:ascii="Verdana" w:hAnsi="Verdana"/>
                <w:b/>
                <w:sz w:val="20"/>
              </w:rPr>
            </w:pPr>
          </w:p>
        </w:tc>
      </w:tr>
      <w:tr w:rsidR="00E55816" w:rsidRPr="00C324A8" w14:paraId="732CBB25" w14:textId="77777777" w:rsidTr="00025864">
        <w:trPr>
          <w:cantSplit/>
          <w:trHeight w:val="23"/>
        </w:trPr>
        <w:tc>
          <w:tcPr>
            <w:tcW w:w="10031" w:type="dxa"/>
            <w:gridSpan w:val="4"/>
            <w:shd w:val="clear" w:color="auto" w:fill="auto"/>
          </w:tcPr>
          <w:p w14:paraId="402C00F0" w14:textId="77777777" w:rsidR="00E55816" w:rsidRDefault="00884D60" w:rsidP="00E55816">
            <w:pPr>
              <w:pStyle w:val="Source"/>
            </w:pPr>
            <w:r>
              <w:t>European Common Proposals</w:t>
            </w:r>
          </w:p>
        </w:tc>
      </w:tr>
      <w:tr w:rsidR="00E55816" w:rsidRPr="00C324A8" w14:paraId="293F0E73" w14:textId="77777777" w:rsidTr="00025864">
        <w:trPr>
          <w:cantSplit/>
          <w:trHeight w:val="23"/>
        </w:trPr>
        <w:tc>
          <w:tcPr>
            <w:tcW w:w="10031" w:type="dxa"/>
            <w:gridSpan w:val="4"/>
            <w:shd w:val="clear" w:color="auto" w:fill="auto"/>
          </w:tcPr>
          <w:p w14:paraId="161470FB" w14:textId="77777777" w:rsidR="00E55816" w:rsidRDefault="007D5320" w:rsidP="00E55816">
            <w:pPr>
              <w:pStyle w:val="Title1"/>
            </w:pPr>
            <w:r>
              <w:t>Proposals for the work of the conference</w:t>
            </w:r>
          </w:p>
        </w:tc>
      </w:tr>
      <w:tr w:rsidR="00E55816" w:rsidRPr="00C324A8" w14:paraId="497BF272" w14:textId="77777777" w:rsidTr="00025864">
        <w:trPr>
          <w:cantSplit/>
          <w:trHeight w:val="23"/>
        </w:trPr>
        <w:tc>
          <w:tcPr>
            <w:tcW w:w="10031" w:type="dxa"/>
            <w:gridSpan w:val="4"/>
            <w:shd w:val="clear" w:color="auto" w:fill="auto"/>
          </w:tcPr>
          <w:p w14:paraId="731A0D45" w14:textId="77777777" w:rsidR="00E55816" w:rsidRDefault="00E55816" w:rsidP="00E55816">
            <w:pPr>
              <w:pStyle w:val="Title2"/>
            </w:pPr>
          </w:p>
        </w:tc>
      </w:tr>
      <w:tr w:rsidR="00A538A6" w:rsidRPr="00C324A8" w14:paraId="2B458370" w14:textId="77777777" w:rsidTr="00025864">
        <w:trPr>
          <w:cantSplit/>
          <w:trHeight w:val="23"/>
        </w:trPr>
        <w:tc>
          <w:tcPr>
            <w:tcW w:w="10031" w:type="dxa"/>
            <w:gridSpan w:val="4"/>
            <w:shd w:val="clear" w:color="auto" w:fill="auto"/>
          </w:tcPr>
          <w:p w14:paraId="3310EC49" w14:textId="77777777" w:rsidR="00A538A6" w:rsidRDefault="004B13CB" w:rsidP="004B13CB">
            <w:pPr>
              <w:pStyle w:val="Agendaitem"/>
            </w:pPr>
            <w:r>
              <w:t xml:space="preserve">Agenda </w:t>
            </w:r>
            <w:proofErr w:type="spellStart"/>
            <w:r>
              <w:t>item</w:t>
            </w:r>
            <w:proofErr w:type="spellEnd"/>
            <w:r>
              <w:t xml:space="preserve"> 1.12</w:t>
            </w:r>
          </w:p>
        </w:tc>
      </w:tr>
    </w:tbl>
    <w:bookmarkEnd w:id="5"/>
    <w:bookmarkEnd w:id="6"/>
    <w:p w14:paraId="24D02E24" w14:textId="77777777" w:rsidR="00187BD9" w:rsidRPr="005D21CA" w:rsidRDefault="00545035" w:rsidP="005D21CA">
      <w:r>
        <w:t>1.12</w:t>
      </w:r>
      <w:r>
        <w:tab/>
      </w:r>
      <w:r>
        <w:rPr>
          <w:rFonts w:eastAsia="Calibri"/>
          <w:szCs w:val="24"/>
        </w:rPr>
        <w:t>to conduct, and complete in time for WRC</w:t>
      </w:r>
      <w:r>
        <w:rPr>
          <w:rFonts w:eastAsia="Calibri"/>
          <w:szCs w:val="24"/>
        </w:rPr>
        <w:noBreakHyphen/>
        <w:t xml:space="preserve">23, studies for a possible new secondary allocation to the Earth exploration-satellite service (active) for spaceborne radar sounders within the range of frequencies around 45 MHz, taking into account the protection of incumbent services, including in adjacent bands, in accordance with Resolution </w:t>
      </w:r>
      <w:r>
        <w:rPr>
          <w:rFonts w:eastAsia="Calibri"/>
          <w:b/>
          <w:szCs w:val="24"/>
        </w:rPr>
        <w:t>656 (Rev.WRC</w:t>
      </w:r>
      <w:r>
        <w:rPr>
          <w:rFonts w:eastAsia="Calibri"/>
          <w:b/>
          <w:szCs w:val="24"/>
        </w:rPr>
        <w:noBreakHyphen/>
        <w:t>19)</w:t>
      </w:r>
      <w:r>
        <w:rPr>
          <w:rFonts w:eastAsia="Calibri"/>
          <w:szCs w:val="24"/>
        </w:rPr>
        <w:t>;</w:t>
      </w:r>
    </w:p>
    <w:p w14:paraId="76B80208" w14:textId="77777777" w:rsidR="000C13FC" w:rsidRPr="005A0698" w:rsidRDefault="000C13FC" w:rsidP="000C13FC">
      <w:pPr>
        <w:pStyle w:val="Headingb"/>
        <w:rPr>
          <w:lang w:val="en-GB"/>
        </w:rPr>
      </w:pPr>
      <w:r w:rsidRPr="005A0698">
        <w:rPr>
          <w:lang w:val="en-GB"/>
        </w:rPr>
        <w:t>Introduction</w:t>
      </w:r>
    </w:p>
    <w:p w14:paraId="0C32E65E" w14:textId="77777777" w:rsidR="000C13FC" w:rsidRPr="00B25890" w:rsidRDefault="000C13FC" w:rsidP="000C13FC">
      <w:r w:rsidRPr="00B25890">
        <w:t>This proposal consists in:</w:t>
      </w:r>
    </w:p>
    <w:p w14:paraId="17BC6890" w14:textId="0CC1AF96" w:rsidR="000C13FC" w:rsidRPr="00B25890" w:rsidRDefault="000C13FC" w:rsidP="000C13FC">
      <w:pPr>
        <w:pStyle w:val="enumlev1"/>
        <w:numPr>
          <w:ilvl w:val="0"/>
          <w:numId w:val="4"/>
        </w:numPr>
      </w:pPr>
      <w:r w:rsidRPr="00B25890">
        <w:t xml:space="preserve">The addition of a new global secondary allocation to </w:t>
      </w:r>
      <w:r>
        <w:rPr>
          <w:rFonts w:eastAsia="Calibri"/>
          <w:szCs w:val="24"/>
        </w:rPr>
        <w:t>the Earth exploration-satellite service</w:t>
      </w:r>
      <w:r w:rsidRPr="00B25890">
        <w:t xml:space="preserve"> </w:t>
      </w:r>
      <w:r>
        <w:t xml:space="preserve">(EESS) </w:t>
      </w:r>
      <w:r w:rsidRPr="00B25890">
        <w:t>(active) in the 40-50 MHz range.</w:t>
      </w:r>
    </w:p>
    <w:p w14:paraId="32040992" w14:textId="0487E6A2" w:rsidR="000C13FC" w:rsidRPr="005A0698" w:rsidRDefault="000C13FC" w:rsidP="000C13FC">
      <w:pPr>
        <w:pStyle w:val="enumlev1"/>
        <w:numPr>
          <w:ilvl w:val="0"/>
          <w:numId w:val="4"/>
        </w:numPr>
      </w:pPr>
      <w:r w:rsidRPr="005A0698">
        <w:t xml:space="preserve">The introduction of a new footnote </w:t>
      </w:r>
      <w:r w:rsidR="006E4684" w:rsidRPr="002A4696">
        <w:t>No.</w:t>
      </w:r>
      <w:r w:rsidR="006E4684" w:rsidRPr="005A0698">
        <w:t xml:space="preserve"> </w:t>
      </w:r>
      <w:r w:rsidRPr="005A0698">
        <w:rPr>
          <w:b/>
          <w:bCs/>
        </w:rPr>
        <w:t>5.A112</w:t>
      </w:r>
      <w:r w:rsidRPr="005A0698">
        <w:t xml:space="preserve"> and an associated </w:t>
      </w:r>
      <w:r w:rsidR="006E4684" w:rsidRPr="005A0698">
        <w:t xml:space="preserve">WRC </w:t>
      </w:r>
      <w:r w:rsidRPr="005A0698">
        <w:t xml:space="preserve">Resolution, which describes the provisions applicable to the new secondary allocation to </w:t>
      </w:r>
      <w:r w:rsidR="006E4684" w:rsidRPr="005A0698">
        <w:t xml:space="preserve">the </w:t>
      </w:r>
      <w:r w:rsidRPr="005A0698">
        <w:t xml:space="preserve">EESS (active) for the protection of the incumbent services, derived from Method A1, option 3 </w:t>
      </w:r>
      <w:r w:rsidR="006E4684" w:rsidRPr="005A0698">
        <w:t xml:space="preserve">for agenda item </w:t>
      </w:r>
      <w:r w:rsidRPr="005A0698">
        <w:t xml:space="preserve">1.12 </w:t>
      </w:r>
      <w:r w:rsidR="006E4684" w:rsidRPr="005A0698">
        <w:t xml:space="preserve">in the </w:t>
      </w:r>
      <w:r w:rsidRPr="005A0698">
        <w:t>Report</w:t>
      </w:r>
      <w:r w:rsidR="006E4684" w:rsidRPr="005A0698">
        <w:t xml:space="preserve"> of the CPM to WRC-23</w:t>
      </w:r>
      <w:r w:rsidRPr="005A0698">
        <w:t xml:space="preserve">. Specifically, CEPT proposes to apply a set of pfd limits to </w:t>
      </w:r>
      <w:r w:rsidR="006E4684" w:rsidRPr="005A0698">
        <w:t xml:space="preserve">the </w:t>
      </w:r>
      <w:r w:rsidRPr="005A0698">
        <w:t>EESS (active):</w:t>
      </w:r>
    </w:p>
    <w:p w14:paraId="5FEFF4C9" w14:textId="18430563" w:rsidR="000C13FC" w:rsidRPr="005A0698" w:rsidRDefault="000C13FC" w:rsidP="000C13FC">
      <w:pPr>
        <w:pStyle w:val="enumlev2"/>
        <w:numPr>
          <w:ilvl w:val="1"/>
          <w:numId w:val="4"/>
        </w:numPr>
      </w:pPr>
      <w:r w:rsidRPr="005A0698">
        <w:t>one reference value (-147 dB(W/(m</w:t>
      </w:r>
      <w:r w:rsidRPr="005A0698">
        <w:rPr>
          <w:vertAlign w:val="superscript"/>
        </w:rPr>
        <w:t>2</w:t>
      </w:r>
      <w:r w:rsidRPr="005A0698">
        <w:t xml:space="preserve"> · 4 kHz))) not to be exceeded for more than 0.05% of the time,</w:t>
      </w:r>
    </w:p>
    <w:p w14:paraId="138EBF8E" w14:textId="77777777" w:rsidR="000C13FC" w:rsidRPr="005A0698" w:rsidRDefault="000C13FC" w:rsidP="000C13FC">
      <w:pPr>
        <w:pStyle w:val="enumlev2"/>
        <w:numPr>
          <w:ilvl w:val="1"/>
          <w:numId w:val="4"/>
        </w:numPr>
      </w:pPr>
      <w:r w:rsidRPr="005A0698">
        <w:t>a cap value (-136 dB(W/(m2 · 4 kHz))),</w:t>
      </w:r>
    </w:p>
    <w:p w14:paraId="665759B7" w14:textId="77777777" w:rsidR="000C13FC" w:rsidRPr="00B25890" w:rsidRDefault="000C13FC" w:rsidP="000226F0">
      <w:pPr>
        <w:pStyle w:val="enumlev1"/>
        <w:ind w:left="720" w:firstLine="0"/>
      </w:pPr>
      <w:r w:rsidRPr="005A0698">
        <w:t>with additional provisions to cover the case of multiple EESS (active) spaceborne radar sounders in operation.</w:t>
      </w:r>
    </w:p>
    <w:p w14:paraId="4019A4FC" w14:textId="77777777" w:rsidR="000C13FC" w:rsidRPr="00B25890" w:rsidRDefault="000C13FC" w:rsidP="000C13FC">
      <w:pPr>
        <w:pStyle w:val="enumlev1"/>
        <w:numPr>
          <w:ilvl w:val="0"/>
          <w:numId w:val="4"/>
        </w:numPr>
      </w:pPr>
      <w:r w:rsidRPr="00B25890">
        <w:t xml:space="preserve">The suppression of Resolution </w:t>
      </w:r>
      <w:r w:rsidRPr="000C13FC">
        <w:rPr>
          <w:b/>
          <w:bCs/>
        </w:rPr>
        <w:t>656 (Rev.WRC-19)</w:t>
      </w:r>
      <w:r w:rsidRPr="00B25890">
        <w:t>, which is no longer required.</w:t>
      </w:r>
    </w:p>
    <w:p w14:paraId="32DB39C7" w14:textId="77777777" w:rsidR="000C13FC" w:rsidRPr="005A0698" w:rsidRDefault="000C13FC" w:rsidP="000C13FC">
      <w:pPr>
        <w:pStyle w:val="Headingb"/>
        <w:rPr>
          <w:lang w:val="en-GB"/>
        </w:rPr>
      </w:pPr>
      <w:r w:rsidRPr="005A0698">
        <w:rPr>
          <w:lang w:val="en-GB"/>
        </w:rPr>
        <w:t>Proposals</w:t>
      </w:r>
    </w:p>
    <w:p w14:paraId="0CB4837E" w14:textId="77777777" w:rsidR="00187BD9" w:rsidRPr="005A0698" w:rsidRDefault="00187BD9" w:rsidP="00187BD9">
      <w:pPr>
        <w:tabs>
          <w:tab w:val="clear" w:pos="1134"/>
          <w:tab w:val="clear" w:pos="1871"/>
          <w:tab w:val="clear" w:pos="2268"/>
        </w:tabs>
        <w:overflowPunct/>
        <w:autoSpaceDE/>
        <w:autoSpaceDN/>
        <w:adjustRightInd/>
        <w:spacing w:before="0"/>
        <w:textAlignment w:val="auto"/>
      </w:pPr>
      <w:r w:rsidRPr="005A0698">
        <w:br w:type="page"/>
      </w:r>
    </w:p>
    <w:p w14:paraId="0425346C" w14:textId="77777777" w:rsidR="00B7645D" w:rsidRPr="003C04F1" w:rsidRDefault="00545035" w:rsidP="007F1392">
      <w:pPr>
        <w:pStyle w:val="ArtNo"/>
        <w:spacing w:before="0"/>
      </w:pPr>
      <w:bookmarkStart w:id="7" w:name="_Toc42842383"/>
      <w:r w:rsidRPr="003C04F1">
        <w:lastRenderedPageBreak/>
        <w:t xml:space="preserve">ARTICLE </w:t>
      </w:r>
      <w:r w:rsidRPr="003C04F1">
        <w:rPr>
          <w:rStyle w:val="href"/>
          <w:rFonts w:eastAsiaTheme="majorEastAsia"/>
          <w:color w:val="000000"/>
        </w:rPr>
        <w:t>5</w:t>
      </w:r>
      <w:bookmarkEnd w:id="7"/>
    </w:p>
    <w:p w14:paraId="2258B6D4" w14:textId="77777777" w:rsidR="00B7645D" w:rsidRPr="003C04F1" w:rsidRDefault="00545035" w:rsidP="007F1392">
      <w:pPr>
        <w:pStyle w:val="Arttitle"/>
      </w:pPr>
      <w:bookmarkStart w:id="8" w:name="_Toc327956583"/>
      <w:bookmarkStart w:id="9" w:name="_Toc42842384"/>
      <w:r w:rsidRPr="003C04F1">
        <w:t>Frequency allocations</w:t>
      </w:r>
      <w:bookmarkEnd w:id="8"/>
      <w:bookmarkEnd w:id="9"/>
    </w:p>
    <w:p w14:paraId="406AA135" w14:textId="77777777" w:rsidR="00B7645D" w:rsidRPr="003C04F1" w:rsidRDefault="00545035" w:rsidP="007F1392">
      <w:pPr>
        <w:pStyle w:val="Section1"/>
        <w:keepNext/>
      </w:pPr>
      <w:r w:rsidRPr="003C04F1">
        <w:t>Section IV – Table of Frequency Allocations</w:t>
      </w:r>
      <w:r w:rsidRPr="003C04F1">
        <w:br/>
      </w:r>
      <w:r w:rsidRPr="003C04F1">
        <w:rPr>
          <w:b w:val="0"/>
          <w:bCs/>
        </w:rPr>
        <w:t xml:space="preserve">(See No. </w:t>
      </w:r>
      <w:r w:rsidRPr="003C04F1">
        <w:t>2.1</w:t>
      </w:r>
      <w:r w:rsidRPr="003C04F1">
        <w:rPr>
          <w:b w:val="0"/>
          <w:bCs/>
        </w:rPr>
        <w:t>)</w:t>
      </w:r>
      <w:r w:rsidRPr="003C04F1">
        <w:rPr>
          <w:b w:val="0"/>
          <w:bCs/>
        </w:rPr>
        <w:br/>
      </w:r>
      <w:r w:rsidRPr="003C04F1">
        <w:br/>
      </w:r>
    </w:p>
    <w:p w14:paraId="55B73EF3" w14:textId="5CEB4EDE" w:rsidR="002A473B" w:rsidRPr="005A0698" w:rsidRDefault="00545035">
      <w:pPr>
        <w:pStyle w:val="Proposal"/>
      </w:pPr>
      <w:r w:rsidRPr="005A0698">
        <w:t>MOD</w:t>
      </w:r>
      <w:r w:rsidRPr="005A0698">
        <w:tab/>
        <w:t>EUR/</w:t>
      </w:r>
      <w:r w:rsidR="001D1249" w:rsidRPr="005A0698">
        <w:t>XXXX</w:t>
      </w:r>
      <w:r w:rsidRPr="005A0698">
        <w:t>A12/1</w:t>
      </w:r>
    </w:p>
    <w:p w14:paraId="33E9C333" w14:textId="77777777" w:rsidR="006E4684" w:rsidRPr="005A0698" w:rsidRDefault="006E4684" w:rsidP="006E4684">
      <w:pPr>
        <w:pStyle w:val="Tabletitle"/>
      </w:pPr>
      <w:r w:rsidRPr="005A0698">
        <w:t>27.5-40.98 MHz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6E4684" w:rsidRPr="005A0698" w14:paraId="51D5BC67" w14:textId="77777777" w:rsidTr="006F3A1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9F25C90" w14:textId="77777777" w:rsidR="006E4684" w:rsidRPr="005A0698" w:rsidRDefault="006E4684" w:rsidP="006F3A1E">
            <w:pPr>
              <w:pStyle w:val="Tablehead"/>
            </w:pPr>
            <w:r w:rsidRPr="005A0698">
              <w:t>Allocation to services</w:t>
            </w:r>
          </w:p>
        </w:tc>
      </w:tr>
      <w:tr w:rsidR="006E4684" w:rsidRPr="005A0698" w14:paraId="33A31C1F" w14:textId="77777777" w:rsidTr="006F3A1E">
        <w:trPr>
          <w:cantSplit/>
          <w:jc w:val="center"/>
        </w:trPr>
        <w:tc>
          <w:tcPr>
            <w:tcW w:w="3099" w:type="dxa"/>
            <w:tcBorders>
              <w:top w:val="single" w:sz="4" w:space="0" w:color="auto"/>
              <w:left w:val="single" w:sz="4" w:space="0" w:color="auto"/>
              <w:bottom w:val="single" w:sz="6" w:space="0" w:color="auto"/>
              <w:right w:val="single" w:sz="6" w:space="0" w:color="auto"/>
            </w:tcBorders>
            <w:hideMark/>
          </w:tcPr>
          <w:p w14:paraId="0FA9AF2F" w14:textId="77777777" w:rsidR="006E4684" w:rsidRPr="005A0698" w:rsidRDefault="006E4684" w:rsidP="006F3A1E">
            <w:pPr>
              <w:pStyle w:val="Tablehead"/>
            </w:pPr>
            <w:r w:rsidRPr="005A0698">
              <w:t>Region 1</w:t>
            </w:r>
          </w:p>
        </w:tc>
        <w:tc>
          <w:tcPr>
            <w:tcW w:w="3100" w:type="dxa"/>
            <w:tcBorders>
              <w:top w:val="single" w:sz="4" w:space="0" w:color="auto"/>
              <w:left w:val="single" w:sz="6" w:space="0" w:color="auto"/>
              <w:bottom w:val="single" w:sz="6" w:space="0" w:color="auto"/>
              <w:right w:val="single" w:sz="6" w:space="0" w:color="auto"/>
            </w:tcBorders>
            <w:hideMark/>
          </w:tcPr>
          <w:p w14:paraId="7BB269E6" w14:textId="77777777" w:rsidR="006E4684" w:rsidRPr="005A0698" w:rsidRDefault="006E4684" w:rsidP="006F3A1E">
            <w:pPr>
              <w:pStyle w:val="Tablehead"/>
            </w:pPr>
            <w:r w:rsidRPr="005A0698">
              <w:t>Region 2</w:t>
            </w:r>
          </w:p>
        </w:tc>
        <w:tc>
          <w:tcPr>
            <w:tcW w:w="3100" w:type="dxa"/>
            <w:tcBorders>
              <w:top w:val="single" w:sz="4" w:space="0" w:color="auto"/>
              <w:left w:val="single" w:sz="6" w:space="0" w:color="auto"/>
              <w:bottom w:val="single" w:sz="6" w:space="0" w:color="auto"/>
              <w:right w:val="single" w:sz="4" w:space="0" w:color="auto"/>
            </w:tcBorders>
            <w:hideMark/>
          </w:tcPr>
          <w:p w14:paraId="069595DE" w14:textId="77777777" w:rsidR="006E4684" w:rsidRPr="005A0698" w:rsidRDefault="006E4684" w:rsidP="006F3A1E">
            <w:pPr>
              <w:pStyle w:val="Tablehead"/>
            </w:pPr>
            <w:r w:rsidRPr="005A0698">
              <w:t>Region 3</w:t>
            </w:r>
          </w:p>
        </w:tc>
      </w:tr>
      <w:tr w:rsidR="006E4684" w:rsidRPr="005A0698" w14:paraId="767A7D6C" w14:textId="77777777" w:rsidTr="006F3A1E">
        <w:trPr>
          <w:cantSplit/>
          <w:jc w:val="center"/>
        </w:trPr>
        <w:tc>
          <w:tcPr>
            <w:tcW w:w="3099" w:type="dxa"/>
            <w:tcBorders>
              <w:top w:val="single" w:sz="4" w:space="0" w:color="auto"/>
              <w:left w:val="single" w:sz="4" w:space="0" w:color="auto"/>
            </w:tcBorders>
          </w:tcPr>
          <w:p w14:paraId="3D20C9C9" w14:textId="34338491" w:rsidR="006E4684" w:rsidRPr="005A0698" w:rsidRDefault="006E4684" w:rsidP="006F3A1E">
            <w:pPr>
              <w:pStyle w:val="TableTextS5"/>
              <w:spacing w:before="30" w:after="30"/>
              <w:rPr>
                <w:rStyle w:val="Tablefreq"/>
              </w:rPr>
            </w:pPr>
            <w:r w:rsidRPr="005A0698">
              <w:rPr>
                <w:rStyle w:val="Tablefreq"/>
              </w:rPr>
              <w:t>39.986-40</w:t>
            </w:r>
            <w:del w:id="10" w:author="CEPT" w:date="2023-08-31T10:09:00Z">
              <w:r w:rsidRPr="005A0698" w:rsidDel="005A0698">
                <w:rPr>
                  <w:rStyle w:val="Tablefreq"/>
                </w:rPr>
                <w:delText>.02</w:delText>
              </w:r>
            </w:del>
            <w:ins w:id="11" w:author="CEPT" w:date="2023-08-31T10:09:00Z">
              <w:r w:rsidR="005A0698">
                <w:rPr>
                  <w:rStyle w:val="Tablefreq"/>
                </w:rPr>
                <w:t>-</w:t>
              </w:r>
            </w:ins>
          </w:p>
          <w:p w14:paraId="2DEA04FA" w14:textId="77777777" w:rsidR="006E4684" w:rsidRPr="005A0698" w:rsidRDefault="006E4684" w:rsidP="006F3A1E">
            <w:pPr>
              <w:pStyle w:val="TableTextS5"/>
              <w:spacing w:before="30" w:after="30"/>
            </w:pPr>
            <w:r w:rsidRPr="005A0698">
              <w:t>FIXED</w:t>
            </w:r>
          </w:p>
          <w:p w14:paraId="05CDC650" w14:textId="77777777" w:rsidR="006E4684" w:rsidRPr="005A0698" w:rsidRDefault="006E4684" w:rsidP="006F3A1E">
            <w:pPr>
              <w:pStyle w:val="TableTextS5"/>
              <w:spacing w:before="30" w:after="30"/>
            </w:pPr>
            <w:r w:rsidRPr="005A0698">
              <w:t>MOBILE</w:t>
            </w:r>
          </w:p>
          <w:p w14:paraId="423D9639" w14:textId="77777777" w:rsidR="006E4684" w:rsidRPr="005A0698" w:rsidRDefault="006E4684" w:rsidP="006F3A1E">
            <w:pPr>
              <w:pStyle w:val="TableTextS5"/>
              <w:spacing w:before="30" w:after="30"/>
              <w:rPr>
                <w:rStyle w:val="Tablefreq"/>
              </w:rPr>
            </w:pPr>
            <w:r w:rsidRPr="005A0698">
              <w:t>Space research</w:t>
            </w:r>
          </w:p>
        </w:tc>
        <w:tc>
          <w:tcPr>
            <w:tcW w:w="3100" w:type="dxa"/>
            <w:tcBorders>
              <w:top w:val="single" w:sz="4" w:space="0" w:color="auto"/>
              <w:right w:val="single" w:sz="4" w:space="0" w:color="auto"/>
            </w:tcBorders>
          </w:tcPr>
          <w:p w14:paraId="4FB8D429" w14:textId="77777777" w:rsidR="006E4684" w:rsidRPr="005A0698" w:rsidRDefault="006E4684" w:rsidP="006F3A1E">
            <w:pPr>
              <w:pStyle w:val="TableTextS5"/>
              <w:spacing w:before="30" w:after="30"/>
              <w:rPr>
                <w:rStyle w:val="Tablefreq"/>
              </w:rPr>
            </w:pPr>
          </w:p>
        </w:tc>
        <w:tc>
          <w:tcPr>
            <w:tcW w:w="3100" w:type="dxa"/>
            <w:tcBorders>
              <w:top w:val="single" w:sz="4" w:space="0" w:color="auto"/>
              <w:left w:val="single" w:sz="4" w:space="0" w:color="auto"/>
              <w:bottom w:val="single" w:sz="4" w:space="0" w:color="auto"/>
              <w:right w:val="single" w:sz="4" w:space="0" w:color="auto"/>
            </w:tcBorders>
          </w:tcPr>
          <w:p w14:paraId="00AFFF5E" w14:textId="77777777" w:rsidR="006E4684" w:rsidRPr="005A0698" w:rsidRDefault="006E4684" w:rsidP="006F3A1E">
            <w:pPr>
              <w:pStyle w:val="TableTextS5"/>
              <w:spacing w:before="30" w:after="30"/>
              <w:rPr>
                <w:rStyle w:val="Tablefreq"/>
              </w:rPr>
            </w:pPr>
            <w:r w:rsidRPr="005A0698">
              <w:rPr>
                <w:rStyle w:val="Tablefreq"/>
              </w:rPr>
              <w:t>39.986-40</w:t>
            </w:r>
          </w:p>
          <w:p w14:paraId="7AE45DC9" w14:textId="77777777" w:rsidR="006E4684" w:rsidRPr="005A0698" w:rsidRDefault="006E4684" w:rsidP="006F3A1E">
            <w:pPr>
              <w:pStyle w:val="TableTextS5"/>
              <w:spacing w:before="30" w:after="30"/>
            </w:pPr>
            <w:r w:rsidRPr="005A0698">
              <w:t>FIXED</w:t>
            </w:r>
          </w:p>
          <w:p w14:paraId="25EEE168" w14:textId="77777777" w:rsidR="006E4684" w:rsidRPr="005A0698" w:rsidRDefault="006E4684" w:rsidP="006F3A1E">
            <w:pPr>
              <w:pStyle w:val="TableTextS5"/>
              <w:spacing w:before="30" w:after="30"/>
            </w:pPr>
            <w:r w:rsidRPr="005A0698">
              <w:t>MOBILE</w:t>
            </w:r>
          </w:p>
          <w:p w14:paraId="584A1BAF" w14:textId="77777777" w:rsidR="006E4684" w:rsidRPr="005A0698" w:rsidRDefault="006E4684" w:rsidP="006F3A1E">
            <w:pPr>
              <w:pStyle w:val="TableTextS5"/>
              <w:spacing w:before="30" w:after="30"/>
            </w:pPr>
            <w:r w:rsidRPr="005A0698">
              <w:t xml:space="preserve">RADIOLOCATION  </w:t>
            </w:r>
            <w:r w:rsidRPr="005A0698">
              <w:rPr>
                <w:rStyle w:val="Artref"/>
                <w:color w:val="000000"/>
              </w:rPr>
              <w:t>5.132A</w:t>
            </w:r>
          </w:p>
          <w:p w14:paraId="2E14FEAA" w14:textId="77777777" w:rsidR="006E4684" w:rsidRPr="005A0698" w:rsidRDefault="006E4684" w:rsidP="006F3A1E">
            <w:pPr>
              <w:pStyle w:val="TableTextS5"/>
              <w:spacing w:before="30" w:after="30"/>
              <w:rPr>
                <w:rStyle w:val="Tablefreq"/>
              </w:rPr>
            </w:pPr>
            <w:r w:rsidRPr="005A0698">
              <w:t>Space research</w:t>
            </w:r>
          </w:p>
        </w:tc>
      </w:tr>
      <w:tr w:rsidR="006E4684" w:rsidRPr="005A0698" w14:paraId="0D442917" w14:textId="77777777" w:rsidTr="006F3A1E">
        <w:trPr>
          <w:cantSplit/>
          <w:jc w:val="center"/>
        </w:trPr>
        <w:tc>
          <w:tcPr>
            <w:tcW w:w="3099" w:type="dxa"/>
            <w:tcBorders>
              <w:left w:val="single" w:sz="4" w:space="0" w:color="auto"/>
              <w:bottom w:val="single" w:sz="4" w:space="0" w:color="auto"/>
            </w:tcBorders>
          </w:tcPr>
          <w:p w14:paraId="0BB9AC33" w14:textId="4B9829A3" w:rsidR="006E4684" w:rsidRPr="005A0698" w:rsidRDefault="006E4684" w:rsidP="006E4684">
            <w:pPr>
              <w:pStyle w:val="TableTextS5"/>
              <w:spacing w:before="30" w:after="30"/>
              <w:rPr>
                <w:rStyle w:val="Tablefreq"/>
              </w:rPr>
            </w:pPr>
            <w:del w:id="12" w:author="CEPT" w:date="2023-08-31T10:10:00Z">
              <w:r w:rsidRPr="005A0698" w:rsidDel="005A0698">
                <w:rPr>
                  <w:rStyle w:val="Tablefreq"/>
                </w:rPr>
                <w:delText>39.986</w:delText>
              </w:r>
            </w:del>
            <w:ins w:id="13" w:author="CEPT" w:date="2023-08-31T10:10:00Z">
              <w:r w:rsidR="005A0698">
                <w:rPr>
                  <w:rStyle w:val="Tablefreq"/>
                </w:rPr>
                <w:t>40</w:t>
              </w:r>
            </w:ins>
            <w:r w:rsidRPr="005A0698">
              <w:rPr>
                <w:rStyle w:val="Tablefreq"/>
              </w:rPr>
              <w:t>-40.02</w:t>
            </w:r>
          </w:p>
          <w:p w14:paraId="6D0FD0DB" w14:textId="77777777" w:rsidR="006E4684" w:rsidRPr="005A0698" w:rsidRDefault="006E4684" w:rsidP="006E4684">
            <w:pPr>
              <w:pStyle w:val="TableTextS5"/>
              <w:spacing w:before="30" w:after="30"/>
            </w:pPr>
            <w:r w:rsidRPr="005A0698">
              <w:t>FIXED</w:t>
            </w:r>
          </w:p>
          <w:p w14:paraId="12CC4178" w14:textId="77777777" w:rsidR="006E4684" w:rsidRPr="005A0698" w:rsidRDefault="006E4684" w:rsidP="006E4684">
            <w:pPr>
              <w:pStyle w:val="TableTextS5"/>
              <w:spacing w:before="30" w:after="30"/>
            </w:pPr>
            <w:r w:rsidRPr="005A0698">
              <w:t>MOBILE</w:t>
            </w:r>
          </w:p>
          <w:p w14:paraId="7D11A7B7" w14:textId="77777777" w:rsidR="006E4684" w:rsidRPr="005A0698" w:rsidRDefault="006E4684" w:rsidP="006E4684">
            <w:pPr>
              <w:tabs>
                <w:tab w:val="left" w:pos="170"/>
                <w:tab w:val="left" w:pos="567"/>
                <w:tab w:val="left" w:pos="737"/>
                <w:tab w:val="left" w:pos="2977"/>
                <w:tab w:val="left" w:pos="3266"/>
              </w:tabs>
              <w:spacing w:before="30" w:after="30"/>
              <w:ind w:left="170" w:hanging="170"/>
              <w:rPr>
                <w:ins w:id="14" w:author="CEPT" w:date="2022-09-21T17:30:00Z"/>
                <w:sz w:val="20"/>
                <w:szCs w:val="16"/>
              </w:rPr>
            </w:pPr>
            <w:ins w:id="15" w:author="CEPT" w:date="2022-09-21T17:30:00Z">
              <w:r w:rsidRPr="005A0698">
                <w:rPr>
                  <w:sz w:val="20"/>
                  <w:szCs w:val="16"/>
                </w:rPr>
                <w:t>Earth exploration-satellite (active)</w:t>
              </w:r>
            </w:ins>
            <w:ins w:id="16" w:author="CEPT" w:date="2022-09-21T17:33:00Z">
              <w:r w:rsidRPr="005A0698">
                <w:rPr>
                  <w:sz w:val="20"/>
                  <w:szCs w:val="16"/>
                </w:rPr>
                <w:t xml:space="preserve">  ADD 5.A112</w:t>
              </w:r>
            </w:ins>
          </w:p>
          <w:p w14:paraId="542A84E1" w14:textId="40F85F40" w:rsidR="006E4684" w:rsidRPr="005A0698" w:rsidRDefault="006E4684" w:rsidP="006E4684">
            <w:pPr>
              <w:pStyle w:val="TableTextS5"/>
              <w:spacing w:before="30" w:after="30"/>
              <w:rPr>
                <w:rStyle w:val="Tablefreq"/>
              </w:rPr>
            </w:pPr>
            <w:r w:rsidRPr="005A0698">
              <w:t>Space research</w:t>
            </w:r>
          </w:p>
        </w:tc>
        <w:tc>
          <w:tcPr>
            <w:tcW w:w="3100" w:type="dxa"/>
            <w:tcBorders>
              <w:bottom w:val="single" w:sz="4" w:space="0" w:color="auto"/>
              <w:right w:val="single" w:sz="4" w:space="0" w:color="auto"/>
            </w:tcBorders>
          </w:tcPr>
          <w:p w14:paraId="7E389443" w14:textId="77777777" w:rsidR="006E4684" w:rsidRPr="005A0698" w:rsidRDefault="006E4684" w:rsidP="006F3A1E">
            <w:pPr>
              <w:pStyle w:val="TableTextS5"/>
              <w:spacing w:before="30" w:after="30"/>
              <w:rPr>
                <w:rStyle w:val="Tablefreq"/>
              </w:rPr>
            </w:pPr>
          </w:p>
        </w:tc>
        <w:tc>
          <w:tcPr>
            <w:tcW w:w="3100" w:type="dxa"/>
            <w:tcBorders>
              <w:top w:val="single" w:sz="4" w:space="0" w:color="auto"/>
              <w:left w:val="single" w:sz="4" w:space="0" w:color="auto"/>
              <w:bottom w:val="single" w:sz="4" w:space="0" w:color="auto"/>
              <w:right w:val="single" w:sz="4" w:space="0" w:color="auto"/>
            </w:tcBorders>
          </w:tcPr>
          <w:p w14:paraId="5B9CB717" w14:textId="77777777" w:rsidR="006E4684" w:rsidRPr="005A0698" w:rsidRDefault="006E4684" w:rsidP="006F3A1E">
            <w:pPr>
              <w:pStyle w:val="TableTextS5"/>
              <w:spacing w:before="30" w:after="30"/>
              <w:rPr>
                <w:rStyle w:val="Tablefreq"/>
              </w:rPr>
            </w:pPr>
            <w:r w:rsidRPr="005A0698">
              <w:rPr>
                <w:rStyle w:val="Tablefreq"/>
              </w:rPr>
              <w:t>40-40.02</w:t>
            </w:r>
          </w:p>
          <w:p w14:paraId="2628C4CC" w14:textId="77777777" w:rsidR="006E4684" w:rsidRPr="005A0698" w:rsidRDefault="006E4684" w:rsidP="006F3A1E">
            <w:pPr>
              <w:pStyle w:val="TableTextS5"/>
              <w:spacing w:before="30" w:after="30"/>
            </w:pPr>
            <w:r w:rsidRPr="005A0698">
              <w:t>FIXED</w:t>
            </w:r>
          </w:p>
          <w:p w14:paraId="05129EFA" w14:textId="77777777" w:rsidR="006E4684" w:rsidRPr="005A0698" w:rsidRDefault="006E4684" w:rsidP="006F3A1E">
            <w:pPr>
              <w:pStyle w:val="TableTextS5"/>
              <w:spacing w:before="30" w:after="30"/>
            </w:pPr>
            <w:r w:rsidRPr="005A0698">
              <w:t>MOBILE</w:t>
            </w:r>
          </w:p>
          <w:p w14:paraId="2141F51D" w14:textId="77777777" w:rsidR="006E4684" w:rsidRPr="005A0698" w:rsidRDefault="006E4684" w:rsidP="006E4684">
            <w:pPr>
              <w:tabs>
                <w:tab w:val="left" w:pos="170"/>
                <w:tab w:val="left" w:pos="567"/>
                <w:tab w:val="left" w:pos="737"/>
                <w:tab w:val="left" w:pos="2977"/>
                <w:tab w:val="left" w:pos="3266"/>
              </w:tabs>
              <w:spacing w:before="30" w:after="30"/>
              <w:ind w:left="170" w:hanging="170"/>
              <w:rPr>
                <w:ins w:id="17" w:author="CEPT" w:date="2022-09-21T17:30:00Z"/>
                <w:sz w:val="20"/>
                <w:szCs w:val="16"/>
              </w:rPr>
            </w:pPr>
            <w:ins w:id="18" w:author="CEPT" w:date="2022-09-21T17:30:00Z">
              <w:r w:rsidRPr="005A0698">
                <w:rPr>
                  <w:sz w:val="20"/>
                  <w:szCs w:val="16"/>
                </w:rPr>
                <w:t>Earth exploration-satellite (active)</w:t>
              </w:r>
            </w:ins>
            <w:ins w:id="19" w:author="CEPT" w:date="2022-09-21T17:33:00Z">
              <w:r w:rsidRPr="005A0698">
                <w:rPr>
                  <w:sz w:val="20"/>
                  <w:szCs w:val="16"/>
                </w:rPr>
                <w:t xml:space="preserve">  ADD 5.A112</w:t>
              </w:r>
            </w:ins>
          </w:p>
          <w:p w14:paraId="3669A0A2" w14:textId="77777777" w:rsidR="006E4684" w:rsidRPr="005A0698" w:rsidRDefault="006E4684" w:rsidP="006F3A1E">
            <w:pPr>
              <w:pStyle w:val="TableTextS5"/>
              <w:spacing w:before="30" w:after="30"/>
              <w:rPr>
                <w:rStyle w:val="Tablefreq"/>
              </w:rPr>
            </w:pPr>
            <w:r w:rsidRPr="005A0698">
              <w:t>Space research</w:t>
            </w:r>
          </w:p>
        </w:tc>
      </w:tr>
      <w:tr w:rsidR="006E4684" w:rsidRPr="005A0698" w14:paraId="49CB54F8" w14:textId="77777777" w:rsidTr="006F3A1E">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0AE920B7" w14:textId="77777777" w:rsidR="006E4684" w:rsidRPr="005A0698" w:rsidRDefault="006E4684" w:rsidP="006F3A1E">
            <w:pPr>
              <w:pStyle w:val="TableTextS5"/>
              <w:spacing w:before="30" w:after="30"/>
              <w:rPr>
                <w:color w:val="000000"/>
              </w:rPr>
            </w:pPr>
            <w:r w:rsidRPr="005A0698">
              <w:rPr>
                <w:rStyle w:val="Tablefreq"/>
              </w:rPr>
              <w:t>40.02-40.98</w:t>
            </w:r>
            <w:r w:rsidRPr="005A0698">
              <w:tab/>
            </w:r>
            <w:r w:rsidRPr="005A0698">
              <w:rPr>
                <w:color w:val="000000"/>
              </w:rPr>
              <w:t>FIXED</w:t>
            </w:r>
          </w:p>
          <w:p w14:paraId="2C98B94A" w14:textId="77777777" w:rsidR="006E4684" w:rsidRPr="005A0698" w:rsidRDefault="006E4684" w:rsidP="006F3A1E">
            <w:pPr>
              <w:pStyle w:val="TableTextS5"/>
              <w:spacing w:before="30" w:after="30"/>
              <w:rPr>
                <w:color w:val="000000"/>
              </w:rPr>
            </w:pPr>
            <w:r w:rsidRPr="005A0698">
              <w:rPr>
                <w:color w:val="000000"/>
              </w:rPr>
              <w:tab/>
            </w:r>
            <w:r w:rsidRPr="005A0698">
              <w:rPr>
                <w:color w:val="000000"/>
              </w:rPr>
              <w:tab/>
            </w:r>
            <w:r w:rsidRPr="005A0698">
              <w:rPr>
                <w:color w:val="000000"/>
              </w:rPr>
              <w:tab/>
            </w:r>
            <w:r w:rsidRPr="005A0698">
              <w:rPr>
                <w:color w:val="000000"/>
              </w:rPr>
              <w:tab/>
              <w:t>MOBILE</w:t>
            </w:r>
          </w:p>
          <w:p w14:paraId="3A8DFA7A" w14:textId="06D39AAA" w:rsidR="00241C68" w:rsidRPr="005A0698" w:rsidRDefault="005A0698" w:rsidP="006F3A1E">
            <w:pPr>
              <w:pStyle w:val="TableTextS5"/>
              <w:spacing w:before="30" w:after="30"/>
              <w:rPr>
                <w:ins w:id="20" w:author="ITU" w:date="2023-08-31T02:41:00Z"/>
                <w:color w:val="000000"/>
              </w:rPr>
            </w:pPr>
            <w:ins w:id="21" w:author="CEPT" w:date="2023-08-31T10:10:00Z">
              <w:r w:rsidRPr="005A0698">
                <w:rPr>
                  <w:color w:val="000000"/>
                </w:rPr>
                <w:tab/>
              </w:r>
              <w:r w:rsidRPr="005A0698">
                <w:rPr>
                  <w:color w:val="000000"/>
                </w:rPr>
                <w:tab/>
              </w:r>
              <w:r w:rsidRPr="005A0698">
                <w:rPr>
                  <w:color w:val="000000"/>
                </w:rPr>
                <w:tab/>
              </w:r>
              <w:r w:rsidRPr="005A0698">
                <w:rPr>
                  <w:color w:val="000000"/>
                </w:rPr>
                <w:tab/>
              </w:r>
            </w:ins>
            <w:ins w:id="22" w:author="CEPT" w:date="2022-09-21T17:30:00Z">
              <w:r w:rsidR="00241C68" w:rsidRPr="005A0698">
                <w:rPr>
                  <w:szCs w:val="16"/>
                </w:rPr>
                <w:t>Earth exploration-satellite (</w:t>
              </w:r>
              <w:proofErr w:type="gramStart"/>
              <w:r w:rsidR="00241C68" w:rsidRPr="005A0698">
                <w:rPr>
                  <w:szCs w:val="16"/>
                </w:rPr>
                <w:t>active)</w:t>
              </w:r>
            </w:ins>
            <w:ins w:id="23" w:author="CEPT" w:date="2022-09-21T17:33:00Z">
              <w:r w:rsidR="00241C68" w:rsidRPr="005A0698">
                <w:rPr>
                  <w:szCs w:val="16"/>
                </w:rPr>
                <w:t xml:space="preserve">  ADD</w:t>
              </w:r>
              <w:proofErr w:type="gramEnd"/>
              <w:r w:rsidR="00241C68" w:rsidRPr="005A0698">
                <w:rPr>
                  <w:szCs w:val="16"/>
                </w:rPr>
                <w:t xml:space="preserve"> 5.A112</w:t>
              </w:r>
            </w:ins>
          </w:p>
          <w:p w14:paraId="7A09172F" w14:textId="1FCA9A4B" w:rsidR="006E4684" w:rsidRPr="005A0698" w:rsidRDefault="006E4684" w:rsidP="006F3A1E">
            <w:pPr>
              <w:pStyle w:val="TableTextS5"/>
              <w:spacing w:before="30" w:after="30"/>
              <w:rPr>
                <w:rStyle w:val="Tablefreq"/>
              </w:rPr>
            </w:pPr>
            <w:r w:rsidRPr="005A0698">
              <w:rPr>
                <w:color w:val="000000"/>
              </w:rPr>
              <w:tab/>
            </w:r>
            <w:r w:rsidRPr="005A0698">
              <w:rPr>
                <w:color w:val="000000"/>
              </w:rPr>
              <w:tab/>
            </w:r>
            <w:r w:rsidRPr="005A0698">
              <w:rPr>
                <w:color w:val="000000"/>
              </w:rPr>
              <w:tab/>
            </w:r>
            <w:r w:rsidRPr="005A0698">
              <w:rPr>
                <w:color w:val="000000"/>
              </w:rPr>
              <w:tab/>
            </w:r>
            <w:r w:rsidRPr="005A0698">
              <w:rPr>
                <w:rStyle w:val="Artref"/>
                <w:color w:val="000000"/>
              </w:rPr>
              <w:t>5.150</w:t>
            </w:r>
          </w:p>
        </w:tc>
      </w:tr>
    </w:tbl>
    <w:p w14:paraId="66FD52C7" w14:textId="21BA173F" w:rsidR="002A473B" w:rsidRPr="005A0698" w:rsidRDefault="00545035">
      <w:pPr>
        <w:pStyle w:val="Reasons"/>
      </w:pPr>
      <w:r w:rsidRPr="005A0698">
        <w:rPr>
          <w:b/>
        </w:rPr>
        <w:t>Reasons:</w:t>
      </w:r>
      <w:r w:rsidRPr="005A0698">
        <w:tab/>
      </w:r>
      <w:r w:rsidR="000C13FC" w:rsidRPr="005A0698">
        <w:t xml:space="preserve">Introduce a new global secondary allocation to </w:t>
      </w:r>
      <w:r w:rsidR="006E4684" w:rsidRPr="005A0698">
        <w:t xml:space="preserve">the </w:t>
      </w:r>
      <w:r w:rsidR="000C13FC" w:rsidRPr="005A0698">
        <w:t xml:space="preserve">EESS (active) in the </w:t>
      </w:r>
      <w:r w:rsidR="006E4684" w:rsidRPr="005A0698">
        <w:t xml:space="preserve">frequency range </w:t>
      </w:r>
      <w:r w:rsidR="000C13FC" w:rsidRPr="005A0698">
        <w:t xml:space="preserve">40-50 MHz subject to the provisions described in No. </w:t>
      </w:r>
      <w:r w:rsidR="000C13FC" w:rsidRPr="005A0698">
        <w:rPr>
          <w:b/>
          <w:bCs/>
        </w:rPr>
        <w:t>5.A112</w:t>
      </w:r>
      <w:r w:rsidR="000C13FC" w:rsidRPr="005A0698">
        <w:t>.</w:t>
      </w:r>
    </w:p>
    <w:p w14:paraId="1606889D" w14:textId="32B91070" w:rsidR="002A473B" w:rsidRPr="005A0698" w:rsidRDefault="00545035">
      <w:pPr>
        <w:pStyle w:val="Proposal"/>
      </w:pPr>
      <w:r w:rsidRPr="005A0698">
        <w:t>MOD</w:t>
      </w:r>
      <w:r w:rsidRPr="005A0698">
        <w:tab/>
        <w:t>EUR/</w:t>
      </w:r>
      <w:r w:rsidR="001D1249" w:rsidRPr="005A0698">
        <w:t>XXXX</w:t>
      </w:r>
      <w:r w:rsidRPr="005A0698">
        <w:t>A12/</w:t>
      </w:r>
      <w:r w:rsidR="001D1249" w:rsidRPr="005A0698">
        <w:t>2</w:t>
      </w:r>
    </w:p>
    <w:p w14:paraId="13B3AF1A" w14:textId="77777777" w:rsidR="00B7645D" w:rsidRPr="005A0698" w:rsidRDefault="00545035" w:rsidP="007F1392">
      <w:pPr>
        <w:pStyle w:val="Tabletitle"/>
      </w:pPr>
      <w:r w:rsidRPr="005A0698">
        <w:t>40.98-47 MHz</w:t>
      </w:r>
    </w:p>
    <w:tbl>
      <w:tblPr>
        <w:tblW w:w="9356" w:type="dxa"/>
        <w:jc w:val="center"/>
        <w:tblLayout w:type="fixed"/>
        <w:tblCellMar>
          <w:left w:w="107" w:type="dxa"/>
          <w:right w:w="107" w:type="dxa"/>
        </w:tblCellMar>
        <w:tblLook w:val="04A0" w:firstRow="1" w:lastRow="0" w:firstColumn="1" w:lastColumn="0" w:noHBand="0" w:noVBand="1"/>
      </w:tblPr>
      <w:tblGrid>
        <w:gridCol w:w="3118"/>
        <w:gridCol w:w="3119"/>
        <w:gridCol w:w="3119"/>
      </w:tblGrid>
      <w:tr w:rsidR="00404772" w:rsidRPr="005A0698" w14:paraId="365B90AB" w14:textId="77777777" w:rsidTr="006F3A1E">
        <w:trPr>
          <w:cantSplit/>
          <w:jc w:val="center"/>
        </w:trPr>
        <w:tc>
          <w:tcPr>
            <w:tcW w:w="9356" w:type="dxa"/>
            <w:gridSpan w:val="3"/>
            <w:tcBorders>
              <w:top w:val="single" w:sz="4" w:space="0" w:color="auto"/>
              <w:left w:val="single" w:sz="4" w:space="0" w:color="auto"/>
              <w:bottom w:val="single" w:sz="4" w:space="0" w:color="auto"/>
              <w:right w:val="single" w:sz="4" w:space="0" w:color="auto"/>
            </w:tcBorders>
            <w:hideMark/>
          </w:tcPr>
          <w:p w14:paraId="4D4049C9" w14:textId="77777777" w:rsidR="00404772" w:rsidRPr="005A0698" w:rsidRDefault="00404772" w:rsidP="006F3A1E">
            <w:pPr>
              <w:pStyle w:val="Tablehead"/>
            </w:pPr>
            <w:r w:rsidRPr="005A0698">
              <w:t>Allocation to services</w:t>
            </w:r>
          </w:p>
        </w:tc>
      </w:tr>
      <w:tr w:rsidR="00404772" w:rsidRPr="005A0698" w14:paraId="19DCBCEE" w14:textId="77777777" w:rsidTr="006F3A1E">
        <w:trPr>
          <w:cantSplit/>
          <w:jc w:val="center"/>
        </w:trPr>
        <w:tc>
          <w:tcPr>
            <w:tcW w:w="3118" w:type="dxa"/>
            <w:tcBorders>
              <w:top w:val="single" w:sz="4" w:space="0" w:color="auto"/>
              <w:left w:val="single" w:sz="4" w:space="0" w:color="auto"/>
              <w:bottom w:val="single" w:sz="6" w:space="0" w:color="auto"/>
              <w:right w:val="single" w:sz="6" w:space="0" w:color="auto"/>
            </w:tcBorders>
            <w:hideMark/>
          </w:tcPr>
          <w:p w14:paraId="71C9B221" w14:textId="77777777" w:rsidR="00404772" w:rsidRPr="005A0698" w:rsidRDefault="00404772" w:rsidP="006F3A1E">
            <w:pPr>
              <w:pStyle w:val="Tablehead"/>
            </w:pPr>
            <w:r w:rsidRPr="005A0698">
              <w:t>Region 1</w:t>
            </w:r>
          </w:p>
        </w:tc>
        <w:tc>
          <w:tcPr>
            <w:tcW w:w="3119" w:type="dxa"/>
            <w:tcBorders>
              <w:top w:val="single" w:sz="4" w:space="0" w:color="auto"/>
              <w:left w:val="single" w:sz="6" w:space="0" w:color="auto"/>
              <w:bottom w:val="single" w:sz="6" w:space="0" w:color="auto"/>
              <w:right w:val="single" w:sz="6" w:space="0" w:color="auto"/>
            </w:tcBorders>
            <w:hideMark/>
          </w:tcPr>
          <w:p w14:paraId="61C39D2A" w14:textId="77777777" w:rsidR="00404772" w:rsidRPr="005A0698" w:rsidRDefault="00404772" w:rsidP="006F3A1E">
            <w:pPr>
              <w:pStyle w:val="Tablehead"/>
            </w:pPr>
            <w:r w:rsidRPr="005A0698">
              <w:t>Region 2</w:t>
            </w:r>
          </w:p>
        </w:tc>
        <w:tc>
          <w:tcPr>
            <w:tcW w:w="3119" w:type="dxa"/>
            <w:tcBorders>
              <w:top w:val="single" w:sz="4" w:space="0" w:color="auto"/>
              <w:left w:val="single" w:sz="6" w:space="0" w:color="auto"/>
              <w:bottom w:val="single" w:sz="6" w:space="0" w:color="auto"/>
              <w:right w:val="single" w:sz="4" w:space="0" w:color="auto"/>
            </w:tcBorders>
            <w:hideMark/>
          </w:tcPr>
          <w:p w14:paraId="287133CB" w14:textId="77777777" w:rsidR="00404772" w:rsidRPr="005A0698" w:rsidRDefault="00404772" w:rsidP="006F3A1E">
            <w:pPr>
              <w:pStyle w:val="Tablehead"/>
            </w:pPr>
            <w:r w:rsidRPr="005A0698">
              <w:t>Region 3</w:t>
            </w:r>
          </w:p>
        </w:tc>
      </w:tr>
      <w:tr w:rsidR="00404772" w:rsidRPr="005A0698" w14:paraId="7D7AE46C" w14:textId="77777777" w:rsidTr="006F3A1E">
        <w:trPr>
          <w:cantSplit/>
          <w:jc w:val="center"/>
        </w:trPr>
        <w:tc>
          <w:tcPr>
            <w:tcW w:w="9356" w:type="dxa"/>
            <w:gridSpan w:val="3"/>
            <w:tcBorders>
              <w:top w:val="single" w:sz="4" w:space="0" w:color="auto"/>
              <w:left w:val="single" w:sz="4" w:space="0" w:color="auto"/>
              <w:bottom w:val="single" w:sz="4" w:space="0" w:color="auto"/>
              <w:right w:val="single" w:sz="4" w:space="0" w:color="auto"/>
            </w:tcBorders>
            <w:hideMark/>
          </w:tcPr>
          <w:p w14:paraId="4448A331" w14:textId="77777777" w:rsidR="00404772" w:rsidRPr="005A0698" w:rsidRDefault="00404772" w:rsidP="006F3A1E">
            <w:pPr>
              <w:pStyle w:val="TableTextS5"/>
              <w:spacing w:before="50" w:after="50"/>
              <w:rPr>
                <w:color w:val="000000"/>
              </w:rPr>
            </w:pPr>
            <w:r w:rsidRPr="005A0698">
              <w:rPr>
                <w:rStyle w:val="Tablefreq"/>
              </w:rPr>
              <w:t>40.98-41.015</w:t>
            </w:r>
            <w:r w:rsidRPr="005A0698">
              <w:rPr>
                <w:color w:val="000000"/>
              </w:rPr>
              <w:tab/>
              <w:t>FIXED</w:t>
            </w:r>
          </w:p>
          <w:p w14:paraId="31A97980" w14:textId="77777777" w:rsidR="00404772" w:rsidRPr="005A0698" w:rsidRDefault="00404772" w:rsidP="006F3A1E">
            <w:pPr>
              <w:pStyle w:val="TableTextS5"/>
              <w:spacing w:before="50" w:after="50"/>
              <w:rPr>
                <w:color w:val="000000"/>
              </w:rPr>
            </w:pPr>
            <w:r w:rsidRPr="005A0698">
              <w:rPr>
                <w:color w:val="000000"/>
              </w:rPr>
              <w:tab/>
            </w:r>
            <w:r w:rsidRPr="005A0698">
              <w:rPr>
                <w:color w:val="000000"/>
              </w:rPr>
              <w:tab/>
            </w:r>
            <w:r w:rsidRPr="005A0698">
              <w:rPr>
                <w:color w:val="000000"/>
              </w:rPr>
              <w:tab/>
            </w:r>
            <w:r w:rsidRPr="005A0698">
              <w:rPr>
                <w:color w:val="000000"/>
              </w:rPr>
              <w:tab/>
              <w:t>MOBILE</w:t>
            </w:r>
          </w:p>
          <w:p w14:paraId="067C37AE" w14:textId="77777777" w:rsidR="005A0698" w:rsidRPr="005A0698" w:rsidRDefault="005A0698" w:rsidP="005A0698">
            <w:pPr>
              <w:pStyle w:val="TableTextS5"/>
              <w:spacing w:before="50" w:after="50"/>
              <w:rPr>
                <w:ins w:id="24" w:author="CEPT" w:date="2023-08-31T10:10:00Z"/>
                <w:color w:val="000000"/>
              </w:rPr>
            </w:pPr>
            <w:ins w:id="25" w:author="CEPT" w:date="2023-08-31T10:10:00Z">
              <w:r w:rsidRPr="005A0698">
                <w:rPr>
                  <w:color w:val="000000"/>
                </w:rPr>
                <w:tab/>
              </w:r>
              <w:r w:rsidRPr="005A0698">
                <w:rPr>
                  <w:color w:val="000000"/>
                </w:rPr>
                <w:tab/>
              </w:r>
              <w:r w:rsidRPr="005A0698">
                <w:rPr>
                  <w:color w:val="000000"/>
                </w:rPr>
                <w:tab/>
              </w:r>
              <w:r w:rsidRPr="005A0698">
                <w:rPr>
                  <w:color w:val="000000"/>
                </w:rPr>
                <w:tab/>
              </w:r>
              <w:r w:rsidRPr="005A0698">
                <w:t>Earth exploration-satellite (</w:t>
              </w:r>
              <w:proofErr w:type="gramStart"/>
              <w:r w:rsidRPr="005A0698">
                <w:t>active)  ADD</w:t>
              </w:r>
              <w:proofErr w:type="gramEnd"/>
              <w:r w:rsidRPr="005A0698">
                <w:t xml:space="preserve"> 5.A112</w:t>
              </w:r>
            </w:ins>
          </w:p>
          <w:p w14:paraId="4DA6F027" w14:textId="6CAF84C4" w:rsidR="00404772" w:rsidRPr="005A0698" w:rsidRDefault="00404772" w:rsidP="006F3A1E">
            <w:pPr>
              <w:pStyle w:val="TableTextS5"/>
              <w:spacing w:before="50" w:after="50"/>
              <w:rPr>
                <w:color w:val="000000"/>
              </w:rPr>
            </w:pPr>
            <w:r w:rsidRPr="005A0698">
              <w:rPr>
                <w:color w:val="000000"/>
              </w:rPr>
              <w:tab/>
            </w:r>
            <w:r w:rsidRPr="005A0698">
              <w:rPr>
                <w:color w:val="000000"/>
              </w:rPr>
              <w:tab/>
            </w:r>
            <w:r w:rsidRPr="005A0698">
              <w:rPr>
                <w:color w:val="000000"/>
              </w:rPr>
              <w:tab/>
            </w:r>
            <w:r w:rsidRPr="005A0698">
              <w:rPr>
                <w:color w:val="000000"/>
              </w:rPr>
              <w:tab/>
              <w:t>Space research</w:t>
            </w:r>
          </w:p>
          <w:p w14:paraId="1857DB0B" w14:textId="77777777" w:rsidR="00404772" w:rsidRPr="005A0698" w:rsidRDefault="00404772" w:rsidP="006F3A1E">
            <w:pPr>
              <w:pStyle w:val="TableTextS5"/>
              <w:spacing w:before="50" w:after="50"/>
              <w:rPr>
                <w:color w:val="000000"/>
              </w:rPr>
            </w:pPr>
            <w:r w:rsidRPr="005A0698">
              <w:rPr>
                <w:color w:val="000000"/>
              </w:rPr>
              <w:tab/>
            </w:r>
            <w:r w:rsidRPr="005A0698">
              <w:rPr>
                <w:color w:val="000000"/>
              </w:rPr>
              <w:tab/>
            </w:r>
            <w:r w:rsidRPr="005A0698">
              <w:rPr>
                <w:color w:val="000000"/>
              </w:rPr>
              <w:tab/>
            </w:r>
            <w:r w:rsidRPr="005A0698">
              <w:rPr>
                <w:color w:val="000000"/>
              </w:rPr>
              <w:tab/>
            </w:r>
            <w:r w:rsidRPr="005A0698">
              <w:rPr>
                <w:rStyle w:val="Artref"/>
                <w:color w:val="000000"/>
              </w:rPr>
              <w:t>5.160</w:t>
            </w:r>
            <w:r w:rsidRPr="005A0698">
              <w:rPr>
                <w:color w:val="000000"/>
              </w:rPr>
              <w:t xml:space="preserve">  </w:t>
            </w:r>
            <w:r w:rsidRPr="005A0698">
              <w:rPr>
                <w:rStyle w:val="Artref"/>
                <w:color w:val="000000"/>
              </w:rPr>
              <w:t>5.161</w:t>
            </w:r>
          </w:p>
        </w:tc>
      </w:tr>
      <w:tr w:rsidR="00404772" w:rsidRPr="005A0698" w14:paraId="42EA3A6E" w14:textId="77777777" w:rsidTr="006F3A1E">
        <w:trPr>
          <w:cantSplit/>
          <w:jc w:val="center"/>
        </w:trPr>
        <w:tc>
          <w:tcPr>
            <w:tcW w:w="9356" w:type="dxa"/>
            <w:gridSpan w:val="3"/>
            <w:tcBorders>
              <w:top w:val="single" w:sz="4" w:space="0" w:color="auto"/>
              <w:left w:val="single" w:sz="4" w:space="0" w:color="auto"/>
              <w:bottom w:val="single" w:sz="4" w:space="0" w:color="auto"/>
              <w:right w:val="single" w:sz="4" w:space="0" w:color="auto"/>
            </w:tcBorders>
          </w:tcPr>
          <w:p w14:paraId="6E9A029C" w14:textId="77777777" w:rsidR="00404772" w:rsidRPr="005A0698" w:rsidRDefault="00404772" w:rsidP="006F3A1E">
            <w:pPr>
              <w:pStyle w:val="TableTextS5"/>
            </w:pPr>
            <w:r w:rsidRPr="005A0698">
              <w:rPr>
                <w:rStyle w:val="Tablefreq"/>
              </w:rPr>
              <w:t>41.015-42</w:t>
            </w:r>
            <w:r w:rsidRPr="005A0698">
              <w:tab/>
              <w:t>FIXED</w:t>
            </w:r>
          </w:p>
          <w:p w14:paraId="256312C9" w14:textId="77777777" w:rsidR="00404772" w:rsidRPr="005A0698" w:rsidRDefault="00404772" w:rsidP="006F3A1E">
            <w:pPr>
              <w:pStyle w:val="TableTextS5"/>
            </w:pPr>
            <w:r w:rsidRPr="005A0698">
              <w:tab/>
            </w:r>
            <w:r w:rsidRPr="005A0698">
              <w:tab/>
            </w:r>
            <w:r w:rsidRPr="005A0698">
              <w:tab/>
            </w:r>
            <w:r w:rsidRPr="005A0698">
              <w:tab/>
              <w:t>MOBILE</w:t>
            </w:r>
          </w:p>
          <w:p w14:paraId="6DB0096F" w14:textId="77777777" w:rsidR="005A0698" w:rsidRPr="005A0698" w:rsidRDefault="005A0698" w:rsidP="005A0698">
            <w:pPr>
              <w:pStyle w:val="TableTextS5"/>
              <w:spacing w:before="50" w:after="50"/>
              <w:rPr>
                <w:ins w:id="26" w:author="CEPT" w:date="2023-08-31T10:10:00Z"/>
                <w:color w:val="000000"/>
              </w:rPr>
            </w:pPr>
            <w:ins w:id="27" w:author="CEPT" w:date="2023-08-31T10:10:00Z">
              <w:r w:rsidRPr="005A0698">
                <w:rPr>
                  <w:color w:val="000000"/>
                </w:rPr>
                <w:tab/>
              </w:r>
              <w:r w:rsidRPr="005A0698">
                <w:rPr>
                  <w:color w:val="000000"/>
                </w:rPr>
                <w:tab/>
              </w:r>
              <w:r w:rsidRPr="005A0698">
                <w:rPr>
                  <w:color w:val="000000"/>
                </w:rPr>
                <w:tab/>
              </w:r>
              <w:r w:rsidRPr="005A0698">
                <w:rPr>
                  <w:color w:val="000000"/>
                </w:rPr>
                <w:tab/>
              </w:r>
              <w:r w:rsidRPr="005A0698">
                <w:t>Earth exploration-satellite (</w:t>
              </w:r>
              <w:proofErr w:type="gramStart"/>
              <w:r w:rsidRPr="005A0698">
                <w:t>active)  ADD</w:t>
              </w:r>
              <w:proofErr w:type="gramEnd"/>
              <w:r w:rsidRPr="005A0698">
                <w:t xml:space="preserve"> 5.A112</w:t>
              </w:r>
            </w:ins>
          </w:p>
          <w:p w14:paraId="64D46316" w14:textId="77777777" w:rsidR="00404772" w:rsidRPr="005A0698" w:rsidRDefault="00404772" w:rsidP="006F3A1E">
            <w:pPr>
              <w:pStyle w:val="TableTextS5"/>
              <w:spacing w:before="50" w:after="50"/>
              <w:rPr>
                <w:rStyle w:val="Tablefreq"/>
              </w:rPr>
            </w:pPr>
            <w:r w:rsidRPr="005A0698">
              <w:tab/>
            </w:r>
            <w:r w:rsidRPr="005A0698">
              <w:tab/>
            </w:r>
            <w:r w:rsidRPr="005A0698">
              <w:tab/>
            </w:r>
            <w:r w:rsidRPr="005A0698">
              <w:tab/>
            </w:r>
            <w:proofErr w:type="gramStart"/>
            <w:r w:rsidRPr="005A0698">
              <w:rPr>
                <w:rStyle w:val="Artref"/>
                <w:color w:val="000000"/>
              </w:rPr>
              <w:t>5.160  5.161</w:t>
            </w:r>
            <w:proofErr w:type="gramEnd"/>
            <w:r w:rsidRPr="005A0698">
              <w:rPr>
                <w:rStyle w:val="Artref"/>
                <w:color w:val="000000"/>
              </w:rPr>
              <w:t xml:space="preserve">  5.161A</w:t>
            </w:r>
          </w:p>
        </w:tc>
      </w:tr>
      <w:tr w:rsidR="00404772" w:rsidRPr="005A0698" w14:paraId="7998609D" w14:textId="77777777" w:rsidTr="006F3A1E">
        <w:trPr>
          <w:cantSplit/>
          <w:jc w:val="center"/>
        </w:trPr>
        <w:tc>
          <w:tcPr>
            <w:tcW w:w="3118" w:type="dxa"/>
            <w:tcBorders>
              <w:top w:val="single" w:sz="4" w:space="0" w:color="auto"/>
              <w:left w:val="single" w:sz="4" w:space="0" w:color="auto"/>
              <w:right w:val="single" w:sz="6" w:space="0" w:color="auto"/>
            </w:tcBorders>
          </w:tcPr>
          <w:p w14:paraId="2ED055F8" w14:textId="77777777" w:rsidR="00404772" w:rsidRPr="005A0698" w:rsidRDefault="00404772" w:rsidP="006F3A1E">
            <w:pPr>
              <w:pStyle w:val="TableTextS5"/>
              <w:rPr>
                <w:rStyle w:val="Tablefreq"/>
              </w:rPr>
            </w:pPr>
            <w:r w:rsidRPr="005A0698">
              <w:rPr>
                <w:rStyle w:val="Tablefreq"/>
              </w:rPr>
              <w:lastRenderedPageBreak/>
              <w:t>42-42.5</w:t>
            </w:r>
          </w:p>
          <w:p w14:paraId="097ED3ED" w14:textId="77777777" w:rsidR="00404772" w:rsidRPr="005A0698" w:rsidRDefault="00404772" w:rsidP="006F3A1E">
            <w:pPr>
              <w:pStyle w:val="TableTextS5"/>
            </w:pPr>
            <w:r w:rsidRPr="005A0698">
              <w:t>FIXED</w:t>
            </w:r>
          </w:p>
          <w:p w14:paraId="6194F3DA" w14:textId="77777777" w:rsidR="00404772" w:rsidRPr="005A0698" w:rsidRDefault="00404772" w:rsidP="006F3A1E">
            <w:pPr>
              <w:pStyle w:val="TableTextS5"/>
            </w:pPr>
            <w:r w:rsidRPr="005A0698">
              <w:t>MOBILE</w:t>
            </w:r>
          </w:p>
          <w:p w14:paraId="6A309713" w14:textId="77777777" w:rsidR="005A0698" w:rsidRPr="005A0698" w:rsidRDefault="005A0698" w:rsidP="005A0698">
            <w:pPr>
              <w:pStyle w:val="TableTextS5"/>
              <w:spacing w:before="50" w:after="50"/>
              <w:rPr>
                <w:ins w:id="28" w:author="CEPT" w:date="2023-08-31T10:10:00Z"/>
                <w:color w:val="000000"/>
              </w:rPr>
            </w:pPr>
            <w:ins w:id="29" w:author="CEPT" w:date="2023-08-31T10:10:00Z">
              <w:r w:rsidRPr="005A0698">
                <w:t>Earth exploration-satellite (</w:t>
              </w:r>
              <w:proofErr w:type="gramStart"/>
              <w:r w:rsidRPr="005A0698">
                <w:t>active)  ADD</w:t>
              </w:r>
              <w:proofErr w:type="gramEnd"/>
              <w:r w:rsidRPr="005A0698">
                <w:t xml:space="preserve"> 5.A112</w:t>
              </w:r>
            </w:ins>
          </w:p>
          <w:p w14:paraId="2A5BDA59" w14:textId="77777777" w:rsidR="00404772" w:rsidRPr="005A0698" w:rsidRDefault="00404772" w:rsidP="006F3A1E">
            <w:pPr>
              <w:pStyle w:val="TableTextS5"/>
              <w:spacing w:before="50" w:after="50"/>
              <w:rPr>
                <w:rStyle w:val="Tablefreq"/>
              </w:rPr>
            </w:pPr>
            <w:proofErr w:type="gramStart"/>
            <w:r w:rsidRPr="005A0698">
              <w:t xml:space="preserve">Radiolocation  </w:t>
            </w:r>
            <w:r w:rsidRPr="005A0698">
              <w:rPr>
                <w:rStyle w:val="Artref"/>
                <w:color w:val="000000"/>
              </w:rPr>
              <w:t>5</w:t>
            </w:r>
            <w:proofErr w:type="gramEnd"/>
            <w:r w:rsidRPr="005A0698">
              <w:rPr>
                <w:rStyle w:val="Artref"/>
                <w:color w:val="000000"/>
              </w:rPr>
              <w:t>.132A</w:t>
            </w:r>
          </w:p>
        </w:tc>
        <w:tc>
          <w:tcPr>
            <w:tcW w:w="3119" w:type="dxa"/>
            <w:tcBorders>
              <w:top w:val="single" w:sz="4" w:space="0" w:color="auto"/>
              <w:left w:val="single" w:sz="6" w:space="0" w:color="auto"/>
            </w:tcBorders>
          </w:tcPr>
          <w:p w14:paraId="20D44E3E" w14:textId="77777777" w:rsidR="00404772" w:rsidRPr="005A0698" w:rsidRDefault="00404772" w:rsidP="006F3A1E">
            <w:pPr>
              <w:pStyle w:val="TableTextS5"/>
              <w:rPr>
                <w:rStyle w:val="Tablefreq"/>
              </w:rPr>
            </w:pPr>
            <w:r w:rsidRPr="005A0698">
              <w:rPr>
                <w:rStyle w:val="Tablefreq"/>
              </w:rPr>
              <w:t>42-42.5</w:t>
            </w:r>
          </w:p>
          <w:p w14:paraId="0BCA660F" w14:textId="77777777" w:rsidR="00404772" w:rsidRPr="005A0698" w:rsidRDefault="00404772" w:rsidP="006F3A1E">
            <w:pPr>
              <w:pStyle w:val="TableTextS5"/>
            </w:pPr>
            <w:r w:rsidRPr="005A0698">
              <w:t>FIXED</w:t>
            </w:r>
          </w:p>
          <w:p w14:paraId="6F5DA866" w14:textId="77777777" w:rsidR="00404772" w:rsidRPr="005A0698" w:rsidRDefault="00404772" w:rsidP="006F3A1E">
            <w:pPr>
              <w:pStyle w:val="TableTextS5"/>
              <w:spacing w:before="50" w:after="50"/>
            </w:pPr>
            <w:r w:rsidRPr="005A0698">
              <w:t>MOBILE</w:t>
            </w:r>
          </w:p>
          <w:p w14:paraId="24AEA33B" w14:textId="77777777" w:rsidR="005A0698" w:rsidRPr="005A0698" w:rsidRDefault="005A0698" w:rsidP="005A0698">
            <w:pPr>
              <w:pStyle w:val="TableTextS5"/>
              <w:spacing w:before="50" w:after="50"/>
              <w:rPr>
                <w:ins w:id="30" w:author="CEPT" w:date="2023-08-31T10:10:00Z"/>
                <w:color w:val="000000"/>
              </w:rPr>
            </w:pPr>
            <w:ins w:id="31" w:author="CEPT" w:date="2023-08-31T10:10:00Z">
              <w:r w:rsidRPr="005A0698">
                <w:t>Earth exploration-satellite (</w:t>
              </w:r>
              <w:proofErr w:type="gramStart"/>
              <w:r w:rsidRPr="005A0698">
                <w:t>active)  ADD</w:t>
              </w:r>
              <w:proofErr w:type="gramEnd"/>
              <w:r w:rsidRPr="005A0698">
                <w:t xml:space="preserve"> 5.A112</w:t>
              </w:r>
            </w:ins>
          </w:p>
          <w:p w14:paraId="6EBA1680" w14:textId="49A2A5C3" w:rsidR="00404772" w:rsidRPr="005A0698" w:rsidRDefault="00404772" w:rsidP="00404772">
            <w:pPr>
              <w:pStyle w:val="TableTextS5"/>
              <w:spacing w:before="50" w:after="50"/>
              <w:rPr>
                <w:rStyle w:val="Tablefreq"/>
              </w:rPr>
            </w:pPr>
          </w:p>
        </w:tc>
        <w:tc>
          <w:tcPr>
            <w:tcW w:w="3119" w:type="dxa"/>
            <w:tcBorders>
              <w:top w:val="single" w:sz="4" w:space="0" w:color="auto"/>
              <w:left w:val="nil"/>
              <w:right w:val="single" w:sz="4" w:space="0" w:color="auto"/>
            </w:tcBorders>
          </w:tcPr>
          <w:p w14:paraId="73FE3085" w14:textId="77777777" w:rsidR="00404772" w:rsidRPr="005A0698" w:rsidRDefault="00404772" w:rsidP="006F3A1E">
            <w:pPr>
              <w:pStyle w:val="TableTextS5"/>
              <w:spacing w:before="50" w:after="50"/>
              <w:rPr>
                <w:rStyle w:val="Tablefreq"/>
              </w:rPr>
            </w:pPr>
          </w:p>
        </w:tc>
      </w:tr>
      <w:tr w:rsidR="00404772" w:rsidRPr="005A0698" w14:paraId="6A0B44DA" w14:textId="77777777" w:rsidTr="006F3A1E">
        <w:trPr>
          <w:cantSplit/>
          <w:jc w:val="center"/>
        </w:trPr>
        <w:tc>
          <w:tcPr>
            <w:tcW w:w="3118" w:type="dxa"/>
            <w:tcBorders>
              <w:left w:val="single" w:sz="4" w:space="0" w:color="auto"/>
              <w:bottom w:val="single" w:sz="4" w:space="0" w:color="auto"/>
              <w:right w:val="single" w:sz="6" w:space="0" w:color="auto"/>
            </w:tcBorders>
          </w:tcPr>
          <w:p w14:paraId="65BF6271" w14:textId="77777777" w:rsidR="00404772" w:rsidRPr="005A0698" w:rsidRDefault="00404772" w:rsidP="006F3A1E">
            <w:pPr>
              <w:pStyle w:val="TableTextS5"/>
              <w:spacing w:before="50" w:after="50"/>
              <w:rPr>
                <w:rStyle w:val="Tablefreq"/>
              </w:rPr>
            </w:pPr>
            <w:r w:rsidRPr="005A0698">
              <w:rPr>
                <w:rStyle w:val="Artref"/>
                <w:color w:val="000000"/>
              </w:rPr>
              <w:t>5.160  5.161B</w:t>
            </w:r>
          </w:p>
        </w:tc>
        <w:tc>
          <w:tcPr>
            <w:tcW w:w="3119" w:type="dxa"/>
            <w:tcBorders>
              <w:left w:val="single" w:sz="6" w:space="0" w:color="auto"/>
              <w:bottom w:val="single" w:sz="4" w:space="0" w:color="auto"/>
            </w:tcBorders>
          </w:tcPr>
          <w:p w14:paraId="7A30692E" w14:textId="77777777" w:rsidR="00404772" w:rsidRPr="005A0698" w:rsidRDefault="00404772" w:rsidP="006F3A1E">
            <w:pPr>
              <w:pStyle w:val="TableTextS5"/>
              <w:spacing w:before="50" w:after="50"/>
              <w:rPr>
                <w:rStyle w:val="Tablefreq"/>
              </w:rPr>
            </w:pPr>
            <w:r w:rsidRPr="005A0698">
              <w:rPr>
                <w:rStyle w:val="Artref"/>
                <w:color w:val="000000"/>
              </w:rPr>
              <w:t>5.161</w:t>
            </w:r>
          </w:p>
        </w:tc>
        <w:tc>
          <w:tcPr>
            <w:tcW w:w="3119" w:type="dxa"/>
            <w:tcBorders>
              <w:bottom w:val="single" w:sz="6" w:space="0" w:color="auto"/>
              <w:right w:val="single" w:sz="4" w:space="0" w:color="auto"/>
            </w:tcBorders>
          </w:tcPr>
          <w:p w14:paraId="2E400BA3" w14:textId="77777777" w:rsidR="00404772" w:rsidRPr="005A0698" w:rsidRDefault="00404772" w:rsidP="006F3A1E">
            <w:pPr>
              <w:pStyle w:val="TableTextS5"/>
              <w:spacing w:before="50" w:after="50"/>
              <w:rPr>
                <w:rStyle w:val="Tablefreq"/>
              </w:rPr>
            </w:pPr>
          </w:p>
        </w:tc>
      </w:tr>
      <w:tr w:rsidR="00404772" w:rsidRPr="005A0698" w14:paraId="6B6AAC39" w14:textId="77777777" w:rsidTr="006F3A1E">
        <w:trPr>
          <w:cantSplit/>
          <w:jc w:val="center"/>
        </w:trPr>
        <w:tc>
          <w:tcPr>
            <w:tcW w:w="9356" w:type="dxa"/>
            <w:gridSpan w:val="3"/>
            <w:tcBorders>
              <w:top w:val="single" w:sz="4" w:space="0" w:color="auto"/>
              <w:left w:val="single" w:sz="4" w:space="0" w:color="auto"/>
              <w:bottom w:val="single" w:sz="4" w:space="0" w:color="auto"/>
              <w:right w:val="single" w:sz="4" w:space="0" w:color="auto"/>
            </w:tcBorders>
          </w:tcPr>
          <w:p w14:paraId="4D5D5AD4" w14:textId="77777777" w:rsidR="00404772" w:rsidRPr="005A0698" w:rsidRDefault="00404772" w:rsidP="006F3A1E">
            <w:pPr>
              <w:pStyle w:val="TableTextS5"/>
            </w:pPr>
            <w:r w:rsidRPr="005A0698">
              <w:rPr>
                <w:rStyle w:val="Tablefreq"/>
              </w:rPr>
              <w:t>42.5-44</w:t>
            </w:r>
            <w:r w:rsidRPr="005A0698">
              <w:rPr>
                <w:rStyle w:val="Tablefreq"/>
              </w:rPr>
              <w:tab/>
            </w:r>
            <w:r w:rsidRPr="005A0698">
              <w:tab/>
              <w:t>FIXED</w:t>
            </w:r>
          </w:p>
          <w:p w14:paraId="1172459E" w14:textId="77777777" w:rsidR="00404772" w:rsidRPr="005A0698" w:rsidRDefault="00404772" w:rsidP="006F3A1E">
            <w:pPr>
              <w:pStyle w:val="TableTextS5"/>
            </w:pPr>
            <w:r w:rsidRPr="005A0698">
              <w:tab/>
            </w:r>
            <w:r w:rsidRPr="005A0698">
              <w:tab/>
            </w:r>
            <w:r w:rsidRPr="005A0698">
              <w:tab/>
            </w:r>
            <w:r w:rsidRPr="005A0698">
              <w:tab/>
              <w:t>MOBILE</w:t>
            </w:r>
          </w:p>
          <w:p w14:paraId="38D199FA" w14:textId="77777777" w:rsidR="005A0698" w:rsidRPr="005A0698" w:rsidRDefault="005A0698" w:rsidP="005A0698">
            <w:pPr>
              <w:pStyle w:val="TableTextS5"/>
              <w:spacing w:before="50" w:after="50"/>
              <w:rPr>
                <w:ins w:id="32" w:author="CEPT" w:date="2023-08-31T10:10:00Z"/>
                <w:color w:val="000000"/>
              </w:rPr>
            </w:pPr>
            <w:ins w:id="33" w:author="CEPT" w:date="2023-08-31T10:10:00Z">
              <w:r w:rsidRPr="005A0698">
                <w:rPr>
                  <w:color w:val="000000"/>
                </w:rPr>
                <w:tab/>
              </w:r>
              <w:r w:rsidRPr="005A0698">
                <w:rPr>
                  <w:color w:val="000000"/>
                </w:rPr>
                <w:tab/>
              </w:r>
              <w:r w:rsidRPr="005A0698">
                <w:rPr>
                  <w:color w:val="000000"/>
                </w:rPr>
                <w:tab/>
              </w:r>
              <w:r w:rsidRPr="005A0698">
                <w:rPr>
                  <w:color w:val="000000"/>
                </w:rPr>
                <w:tab/>
              </w:r>
              <w:r w:rsidRPr="005A0698">
                <w:t>Earth exploration-satellite (</w:t>
              </w:r>
              <w:proofErr w:type="gramStart"/>
              <w:r w:rsidRPr="005A0698">
                <w:t>active)  ADD</w:t>
              </w:r>
              <w:proofErr w:type="gramEnd"/>
              <w:r w:rsidRPr="005A0698">
                <w:t xml:space="preserve"> 5.A112</w:t>
              </w:r>
            </w:ins>
          </w:p>
          <w:p w14:paraId="67E586A1" w14:textId="77777777" w:rsidR="00404772" w:rsidRPr="005A0698" w:rsidRDefault="00404772" w:rsidP="006F3A1E">
            <w:pPr>
              <w:pStyle w:val="TableTextS5"/>
              <w:spacing w:before="50" w:after="50"/>
              <w:rPr>
                <w:rStyle w:val="Tablefreq"/>
              </w:rPr>
            </w:pPr>
            <w:r w:rsidRPr="005A0698">
              <w:tab/>
            </w:r>
            <w:r w:rsidRPr="005A0698">
              <w:tab/>
            </w:r>
            <w:r w:rsidRPr="005A0698">
              <w:tab/>
            </w:r>
            <w:r w:rsidRPr="005A0698">
              <w:tab/>
            </w:r>
            <w:proofErr w:type="gramStart"/>
            <w:r w:rsidRPr="005A0698">
              <w:rPr>
                <w:rStyle w:val="Artref"/>
                <w:color w:val="000000"/>
              </w:rPr>
              <w:t>5.160  5.161</w:t>
            </w:r>
            <w:proofErr w:type="gramEnd"/>
            <w:r w:rsidRPr="005A0698">
              <w:rPr>
                <w:rStyle w:val="Artref"/>
                <w:color w:val="000000"/>
              </w:rPr>
              <w:t xml:space="preserve">  5.161A</w:t>
            </w:r>
          </w:p>
        </w:tc>
      </w:tr>
      <w:tr w:rsidR="00404772" w:rsidRPr="005A0698" w14:paraId="05DCFA1F" w14:textId="77777777" w:rsidTr="006F3A1E">
        <w:trPr>
          <w:cantSplit/>
          <w:jc w:val="center"/>
        </w:trPr>
        <w:tc>
          <w:tcPr>
            <w:tcW w:w="9356" w:type="dxa"/>
            <w:gridSpan w:val="3"/>
            <w:tcBorders>
              <w:top w:val="single" w:sz="4" w:space="0" w:color="auto"/>
              <w:left w:val="single" w:sz="4" w:space="0" w:color="auto"/>
              <w:bottom w:val="single" w:sz="4" w:space="0" w:color="auto"/>
              <w:right w:val="single" w:sz="4" w:space="0" w:color="auto"/>
            </w:tcBorders>
          </w:tcPr>
          <w:p w14:paraId="765DE976" w14:textId="77777777" w:rsidR="00404772" w:rsidRPr="005A0698" w:rsidRDefault="00404772" w:rsidP="006F3A1E">
            <w:pPr>
              <w:pStyle w:val="TableTextS5"/>
              <w:spacing w:before="50" w:after="50"/>
              <w:rPr>
                <w:color w:val="000000"/>
              </w:rPr>
            </w:pPr>
            <w:r w:rsidRPr="005A0698">
              <w:rPr>
                <w:rStyle w:val="Tablefreq"/>
              </w:rPr>
              <w:t>44-47</w:t>
            </w:r>
            <w:r w:rsidRPr="005A0698">
              <w:rPr>
                <w:rStyle w:val="Tablefreq"/>
              </w:rPr>
              <w:tab/>
            </w:r>
            <w:r w:rsidRPr="005A0698">
              <w:rPr>
                <w:rStyle w:val="Tablefreq"/>
              </w:rPr>
              <w:tab/>
            </w:r>
            <w:r w:rsidRPr="005A0698">
              <w:rPr>
                <w:color w:val="000000"/>
              </w:rPr>
              <w:tab/>
              <w:t>FIXED</w:t>
            </w:r>
          </w:p>
          <w:p w14:paraId="0BD23D4B" w14:textId="77777777" w:rsidR="00404772" w:rsidRPr="005A0698" w:rsidRDefault="00404772" w:rsidP="006F3A1E">
            <w:pPr>
              <w:pStyle w:val="TableTextS5"/>
              <w:spacing w:before="50" w:after="50"/>
              <w:rPr>
                <w:color w:val="000000"/>
              </w:rPr>
            </w:pPr>
            <w:r w:rsidRPr="005A0698">
              <w:rPr>
                <w:color w:val="000000"/>
              </w:rPr>
              <w:tab/>
            </w:r>
            <w:r w:rsidRPr="005A0698">
              <w:rPr>
                <w:color w:val="000000"/>
              </w:rPr>
              <w:tab/>
            </w:r>
            <w:r w:rsidRPr="005A0698">
              <w:rPr>
                <w:color w:val="000000"/>
              </w:rPr>
              <w:tab/>
            </w:r>
            <w:r w:rsidRPr="005A0698">
              <w:rPr>
                <w:color w:val="000000"/>
              </w:rPr>
              <w:tab/>
              <w:t>MOBILE</w:t>
            </w:r>
          </w:p>
          <w:p w14:paraId="78CDD3A0" w14:textId="77777777" w:rsidR="005A0698" w:rsidRPr="005A0698" w:rsidRDefault="005A0698" w:rsidP="005A0698">
            <w:pPr>
              <w:pStyle w:val="TableTextS5"/>
              <w:spacing w:before="50" w:after="50"/>
              <w:rPr>
                <w:ins w:id="34" w:author="CEPT" w:date="2023-08-31T10:11:00Z"/>
                <w:color w:val="000000"/>
              </w:rPr>
            </w:pPr>
            <w:ins w:id="35" w:author="CEPT" w:date="2023-08-31T10:11:00Z">
              <w:r w:rsidRPr="005A0698">
                <w:rPr>
                  <w:color w:val="000000"/>
                </w:rPr>
                <w:tab/>
              </w:r>
              <w:r w:rsidRPr="005A0698">
                <w:rPr>
                  <w:color w:val="000000"/>
                </w:rPr>
                <w:tab/>
              </w:r>
              <w:r w:rsidRPr="005A0698">
                <w:rPr>
                  <w:color w:val="000000"/>
                </w:rPr>
                <w:tab/>
              </w:r>
              <w:r w:rsidRPr="005A0698">
                <w:rPr>
                  <w:color w:val="000000"/>
                </w:rPr>
                <w:tab/>
              </w:r>
              <w:r w:rsidRPr="005A0698">
                <w:t>Earth exploration-satellite (</w:t>
              </w:r>
              <w:proofErr w:type="gramStart"/>
              <w:r w:rsidRPr="005A0698">
                <w:t>active)  ADD</w:t>
              </w:r>
              <w:proofErr w:type="gramEnd"/>
              <w:r w:rsidRPr="005A0698">
                <w:t xml:space="preserve"> 5.A112</w:t>
              </w:r>
            </w:ins>
          </w:p>
          <w:p w14:paraId="1B862F9A" w14:textId="77777777" w:rsidR="00404772" w:rsidRPr="005A0698" w:rsidRDefault="00404772" w:rsidP="006F3A1E">
            <w:pPr>
              <w:pStyle w:val="TableTextS5"/>
              <w:spacing w:before="50" w:after="50"/>
              <w:rPr>
                <w:rStyle w:val="Tablefreq"/>
              </w:rPr>
            </w:pPr>
            <w:r w:rsidRPr="005A0698">
              <w:rPr>
                <w:color w:val="000000"/>
              </w:rPr>
              <w:tab/>
            </w:r>
            <w:r w:rsidRPr="005A0698">
              <w:rPr>
                <w:color w:val="000000"/>
              </w:rPr>
              <w:tab/>
            </w:r>
            <w:r w:rsidRPr="005A0698">
              <w:rPr>
                <w:color w:val="000000"/>
              </w:rPr>
              <w:tab/>
            </w:r>
            <w:r w:rsidRPr="005A0698">
              <w:rPr>
                <w:color w:val="000000"/>
              </w:rPr>
              <w:tab/>
            </w:r>
            <w:proofErr w:type="gramStart"/>
            <w:r w:rsidRPr="005A0698">
              <w:rPr>
                <w:rStyle w:val="Artref"/>
                <w:color w:val="000000"/>
              </w:rPr>
              <w:t>5.162</w:t>
            </w:r>
            <w:r w:rsidRPr="005A0698">
              <w:rPr>
                <w:rStyle w:val="Artref"/>
              </w:rPr>
              <w:t xml:space="preserve">  </w:t>
            </w:r>
            <w:r w:rsidRPr="005A0698">
              <w:rPr>
                <w:rStyle w:val="Artref"/>
                <w:color w:val="000000"/>
              </w:rPr>
              <w:t>5</w:t>
            </w:r>
            <w:proofErr w:type="gramEnd"/>
            <w:r w:rsidRPr="005A0698">
              <w:rPr>
                <w:rStyle w:val="Artref"/>
                <w:color w:val="000000"/>
              </w:rPr>
              <w:t>.162A</w:t>
            </w:r>
          </w:p>
        </w:tc>
      </w:tr>
    </w:tbl>
    <w:p w14:paraId="6D304D46" w14:textId="13AA58E6" w:rsidR="002A473B" w:rsidRPr="005A0698" w:rsidRDefault="00545035">
      <w:pPr>
        <w:pStyle w:val="Reasons"/>
      </w:pPr>
      <w:r w:rsidRPr="005A0698">
        <w:rPr>
          <w:b/>
        </w:rPr>
        <w:t>Reasons:</w:t>
      </w:r>
      <w:r w:rsidRPr="005A0698">
        <w:tab/>
      </w:r>
      <w:r w:rsidR="000C13FC" w:rsidRPr="005A0698">
        <w:t xml:space="preserve">Introduce a new global secondary allocation to EESS (active) in the </w:t>
      </w:r>
      <w:r w:rsidR="007336D2" w:rsidRPr="005A0698">
        <w:t xml:space="preserve">frequency range </w:t>
      </w:r>
      <w:r w:rsidR="000C13FC" w:rsidRPr="005A0698">
        <w:t xml:space="preserve">40-50 MHz subject to the provisions described in No. </w:t>
      </w:r>
      <w:r w:rsidR="000C13FC" w:rsidRPr="005A0698">
        <w:rPr>
          <w:b/>
          <w:bCs/>
        </w:rPr>
        <w:t>5.A112</w:t>
      </w:r>
      <w:r w:rsidR="000C13FC" w:rsidRPr="005A0698">
        <w:t>.</w:t>
      </w:r>
    </w:p>
    <w:p w14:paraId="71117AAD" w14:textId="3BE6BB0E" w:rsidR="002A473B" w:rsidRPr="005A0698" w:rsidRDefault="00545035">
      <w:pPr>
        <w:pStyle w:val="Proposal"/>
      </w:pPr>
      <w:r w:rsidRPr="005A0698">
        <w:t>MOD</w:t>
      </w:r>
      <w:r w:rsidRPr="005A0698">
        <w:tab/>
        <w:t>EUR/</w:t>
      </w:r>
      <w:r w:rsidR="001D1249" w:rsidRPr="005A0698">
        <w:t>XXXX</w:t>
      </w:r>
      <w:r w:rsidRPr="005A0698">
        <w:t>A12/</w:t>
      </w:r>
      <w:r w:rsidR="001D1249" w:rsidRPr="005A0698">
        <w:t>3</w:t>
      </w:r>
    </w:p>
    <w:p w14:paraId="0CFC184E" w14:textId="77777777" w:rsidR="00C37CFC" w:rsidRPr="005A0698" w:rsidRDefault="00C37CFC" w:rsidP="00C37CFC">
      <w:pPr>
        <w:pStyle w:val="Tabletitle"/>
      </w:pPr>
      <w:r w:rsidRPr="005A0698">
        <w:t>47-75.2 MHz</w:t>
      </w:r>
    </w:p>
    <w:tbl>
      <w:tblPr>
        <w:tblW w:w="9300" w:type="dxa"/>
        <w:jc w:val="center"/>
        <w:tblLayout w:type="fixed"/>
        <w:tblCellMar>
          <w:left w:w="107" w:type="dxa"/>
          <w:right w:w="107" w:type="dxa"/>
        </w:tblCellMar>
        <w:tblLook w:val="04A0" w:firstRow="1" w:lastRow="0" w:firstColumn="1" w:lastColumn="0" w:noHBand="0" w:noVBand="1"/>
      </w:tblPr>
      <w:tblGrid>
        <w:gridCol w:w="3101"/>
        <w:gridCol w:w="3099"/>
        <w:gridCol w:w="3100"/>
      </w:tblGrid>
      <w:tr w:rsidR="00C37CFC" w:rsidRPr="005A0698" w14:paraId="47D41E15" w14:textId="77777777" w:rsidTr="006F3A1E">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3E3D1179" w14:textId="77777777" w:rsidR="00C37CFC" w:rsidRPr="005A0698" w:rsidRDefault="00C37CFC" w:rsidP="006F3A1E">
            <w:pPr>
              <w:pStyle w:val="Tablehead"/>
            </w:pPr>
            <w:r w:rsidRPr="005A0698">
              <w:t>Allocation to services</w:t>
            </w:r>
          </w:p>
        </w:tc>
      </w:tr>
      <w:tr w:rsidR="00C37CFC" w:rsidRPr="005A0698" w14:paraId="0C9B637B" w14:textId="77777777" w:rsidTr="006F3A1E">
        <w:trPr>
          <w:cantSplit/>
          <w:jc w:val="center"/>
        </w:trPr>
        <w:tc>
          <w:tcPr>
            <w:tcW w:w="3101" w:type="dxa"/>
            <w:tcBorders>
              <w:top w:val="single" w:sz="4" w:space="0" w:color="auto"/>
              <w:left w:val="single" w:sz="4" w:space="0" w:color="auto"/>
              <w:bottom w:val="single" w:sz="4" w:space="0" w:color="auto"/>
              <w:right w:val="single" w:sz="4" w:space="0" w:color="auto"/>
            </w:tcBorders>
            <w:hideMark/>
          </w:tcPr>
          <w:p w14:paraId="2F92DE47" w14:textId="77777777" w:rsidR="00C37CFC" w:rsidRPr="005A0698" w:rsidRDefault="00C37CFC" w:rsidP="006F3A1E">
            <w:pPr>
              <w:pStyle w:val="Tablehead"/>
            </w:pPr>
            <w:r w:rsidRPr="005A0698">
              <w:t>Region 1</w:t>
            </w:r>
          </w:p>
        </w:tc>
        <w:tc>
          <w:tcPr>
            <w:tcW w:w="3099" w:type="dxa"/>
            <w:tcBorders>
              <w:top w:val="single" w:sz="4" w:space="0" w:color="auto"/>
              <w:left w:val="single" w:sz="4" w:space="0" w:color="auto"/>
              <w:bottom w:val="single" w:sz="4" w:space="0" w:color="auto"/>
              <w:right w:val="single" w:sz="4" w:space="0" w:color="auto"/>
            </w:tcBorders>
            <w:hideMark/>
          </w:tcPr>
          <w:p w14:paraId="30660AAF" w14:textId="77777777" w:rsidR="00C37CFC" w:rsidRPr="005A0698" w:rsidRDefault="00C37CFC" w:rsidP="006F3A1E">
            <w:pPr>
              <w:pStyle w:val="Tablehead"/>
            </w:pPr>
            <w:r w:rsidRPr="005A0698">
              <w:t>Region 2</w:t>
            </w:r>
          </w:p>
        </w:tc>
        <w:tc>
          <w:tcPr>
            <w:tcW w:w="3100" w:type="dxa"/>
            <w:tcBorders>
              <w:top w:val="single" w:sz="4" w:space="0" w:color="auto"/>
              <w:left w:val="single" w:sz="4" w:space="0" w:color="auto"/>
              <w:bottom w:val="single" w:sz="4" w:space="0" w:color="auto"/>
              <w:right w:val="single" w:sz="4" w:space="0" w:color="auto"/>
            </w:tcBorders>
            <w:hideMark/>
          </w:tcPr>
          <w:p w14:paraId="55B49A97" w14:textId="77777777" w:rsidR="00C37CFC" w:rsidRPr="005A0698" w:rsidRDefault="00C37CFC" w:rsidP="006F3A1E">
            <w:pPr>
              <w:pStyle w:val="Tablehead"/>
            </w:pPr>
            <w:r w:rsidRPr="005A0698">
              <w:t>Region 3</w:t>
            </w:r>
          </w:p>
        </w:tc>
      </w:tr>
      <w:tr w:rsidR="00C37CFC" w:rsidRPr="005A0698" w14:paraId="301D9BB0" w14:textId="77777777" w:rsidTr="006F3A1E">
        <w:trPr>
          <w:cantSplit/>
          <w:jc w:val="center"/>
        </w:trPr>
        <w:tc>
          <w:tcPr>
            <w:tcW w:w="3101" w:type="dxa"/>
            <w:tcBorders>
              <w:top w:val="single" w:sz="4" w:space="0" w:color="auto"/>
              <w:left w:val="single" w:sz="6" w:space="0" w:color="auto"/>
              <w:bottom w:val="single" w:sz="6" w:space="0" w:color="auto"/>
              <w:right w:val="single" w:sz="6" w:space="0" w:color="auto"/>
            </w:tcBorders>
          </w:tcPr>
          <w:p w14:paraId="40442A3E" w14:textId="77777777" w:rsidR="00C37CFC" w:rsidRPr="005A0698" w:rsidRDefault="00C37CFC" w:rsidP="006F3A1E">
            <w:pPr>
              <w:pStyle w:val="TableTextS5"/>
              <w:rPr>
                <w:rStyle w:val="Tablefreq"/>
              </w:rPr>
            </w:pPr>
            <w:r w:rsidRPr="005A0698">
              <w:rPr>
                <w:rStyle w:val="Tablefreq"/>
              </w:rPr>
              <w:t>47-50</w:t>
            </w:r>
          </w:p>
          <w:p w14:paraId="12156E15" w14:textId="77777777" w:rsidR="00C37CFC" w:rsidRPr="005A0698" w:rsidRDefault="00C37CFC" w:rsidP="006F3A1E">
            <w:pPr>
              <w:pStyle w:val="TableTextS5"/>
              <w:rPr>
                <w:color w:val="000000"/>
              </w:rPr>
            </w:pPr>
            <w:r w:rsidRPr="005A0698">
              <w:rPr>
                <w:color w:val="000000"/>
              </w:rPr>
              <w:t>BROADCASTING</w:t>
            </w:r>
          </w:p>
          <w:p w14:paraId="236D64CE" w14:textId="77777777" w:rsidR="005A0698" w:rsidRPr="005A0698" w:rsidRDefault="005A0698" w:rsidP="005A0698">
            <w:pPr>
              <w:pStyle w:val="TableTextS5"/>
              <w:spacing w:before="50" w:after="50"/>
              <w:rPr>
                <w:ins w:id="36" w:author="CEPT" w:date="2023-08-31T10:11:00Z"/>
              </w:rPr>
            </w:pPr>
            <w:ins w:id="37" w:author="CEPT" w:date="2023-08-31T10:11:00Z">
              <w:r w:rsidRPr="005A0698">
                <w:t>Earth exploration-satellite (</w:t>
              </w:r>
              <w:proofErr w:type="gramStart"/>
              <w:r w:rsidRPr="005A0698">
                <w:t>active)  ADD</w:t>
              </w:r>
              <w:proofErr w:type="gramEnd"/>
              <w:r w:rsidRPr="005A0698">
                <w:t xml:space="preserve"> 5.A112</w:t>
              </w:r>
            </w:ins>
          </w:p>
          <w:p w14:paraId="3A9A9A38" w14:textId="77777777" w:rsidR="00C37CFC" w:rsidRPr="005A0698" w:rsidRDefault="00C37CFC" w:rsidP="00C37CFC">
            <w:pPr>
              <w:pStyle w:val="TableTextS5"/>
              <w:spacing w:before="50" w:after="50"/>
              <w:rPr>
                <w:color w:val="000000"/>
              </w:rPr>
            </w:pPr>
          </w:p>
          <w:p w14:paraId="63EC2FA1" w14:textId="77777777" w:rsidR="00C37CFC" w:rsidRPr="005A0698" w:rsidRDefault="00C37CFC" w:rsidP="006F3A1E">
            <w:pPr>
              <w:pStyle w:val="TableTextS5"/>
              <w:rPr>
                <w:color w:val="000000"/>
              </w:rPr>
            </w:pPr>
          </w:p>
          <w:p w14:paraId="76EC284C" w14:textId="77777777" w:rsidR="00C37CFC" w:rsidRPr="005A0698" w:rsidRDefault="00C37CFC" w:rsidP="006F3A1E">
            <w:pPr>
              <w:pStyle w:val="TableTextS5"/>
              <w:rPr>
                <w:color w:val="000000"/>
              </w:rPr>
            </w:pPr>
            <w:r w:rsidRPr="005A0698">
              <w:rPr>
                <w:rStyle w:val="Artref"/>
                <w:color w:val="000000"/>
              </w:rPr>
              <w:t>5.</w:t>
            </w:r>
            <w:r w:rsidRPr="005A0698">
              <w:rPr>
                <w:rStyle w:val="Artref"/>
              </w:rPr>
              <w:t>162A</w:t>
            </w:r>
            <w:r w:rsidRPr="005A0698">
              <w:rPr>
                <w:color w:val="000000"/>
              </w:rPr>
              <w:t xml:space="preserve">  </w:t>
            </w:r>
            <w:r w:rsidRPr="005A0698">
              <w:rPr>
                <w:rStyle w:val="Artref"/>
                <w:color w:val="000000"/>
              </w:rPr>
              <w:t>5.</w:t>
            </w:r>
            <w:r w:rsidRPr="005A0698">
              <w:rPr>
                <w:rStyle w:val="Artref"/>
              </w:rPr>
              <w:t>163</w:t>
            </w:r>
            <w:r w:rsidRPr="005A0698">
              <w:rPr>
                <w:color w:val="000000"/>
              </w:rPr>
              <w:t xml:space="preserve">  </w:t>
            </w:r>
            <w:r w:rsidRPr="005A0698">
              <w:rPr>
                <w:rStyle w:val="Artref"/>
                <w:color w:val="000000"/>
              </w:rPr>
              <w:t>5.164</w:t>
            </w:r>
            <w:r w:rsidRPr="005A0698">
              <w:rPr>
                <w:color w:val="000000"/>
              </w:rPr>
              <w:t xml:space="preserve">  </w:t>
            </w:r>
            <w:r w:rsidRPr="005A0698">
              <w:rPr>
                <w:rStyle w:val="Artref"/>
                <w:color w:val="000000"/>
              </w:rPr>
              <w:t>5.165</w:t>
            </w:r>
            <w:r w:rsidRPr="005A0698">
              <w:rPr>
                <w:color w:val="000000"/>
              </w:rPr>
              <w:t xml:space="preserve">  </w:t>
            </w:r>
          </w:p>
        </w:tc>
        <w:tc>
          <w:tcPr>
            <w:tcW w:w="3099" w:type="dxa"/>
            <w:tcBorders>
              <w:top w:val="single" w:sz="4" w:space="0" w:color="auto"/>
              <w:left w:val="single" w:sz="6" w:space="0" w:color="auto"/>
              <w:bottom w:val="single" w:sz="6" w:space="0" w:color="auto"/>
              <w:right w:val="single" w:sz="6" w:space="0" w:color="auto"/>
            </w:tcBorders>
            <w:hideMark/>
          </w:tcPr>
          <w:p w14:paraId="5CD2F2A1" w14:textId="77777777" w:rsidR="00C37CFC" w:rsidRPr="005A0698" w:rsidRDefault="00C37CFC" w:rsidP="006F3A1E">
            <w:pPr>
              <w:pStyle w:val="TableTextS5"/>
              <w:rPr>
                <w:rStyle w:val="Tablefreq"/>
              </w:rPr>
            </w:pPr>
            <w:r w:rsidRPr="005A0698">
              <w:rPr>
                <w:rStyle w:val="Tablefreq"/>
              </w:rPr>
              <w:t>47-50</w:t>
            </w:r>
          </w:p>
          <w:p w14:paraId="23B2F09E" w14:textId="77777777" w:rsidR="00C37CFC" w:rsidRPr="005A0698" w:rsidRDefault="00C37CFC" w:rsidP="006F3A1E">
            <w:pPr>
              <w:pStyle w:val="TableTextS5"/>
              <w:rPr>
                <w:color w:val="000000"/>
              </w:rPr>
            </w:pPr>
            <w:r w:rsidRPr="005A0698">
              <w:rPr>
                <w:color w:val="000000"/>
              </w:rPr>
              <w:t>FIXED</w:t>
            </w:r>
          </w:p>
          <w:p w14:paraId="5080D941" w14:textId="77777777" w:rsidR="00C37CFC" w:rsidRPr="005A0698" w:rsidRDefault="00C37CFC" w:rsidP="006F3A1E">
            <w:pPr>
              <w:pStyle w:val="TableTextS5"/>
              <w:rPr>
                <w:color w:val="000000"/>
              </w:rPr>
            </w:pPr>
            <w:r w:rsidRPr="005A0698">
              <w:rPr>
                <w:color w:val="000000"/>
              </w:rPr>
              <w:t>MOBILE</w:t>
            </w:r>
          </w:p>
          <w:p w14:paraId="22C5A6FB" w14:textId="0B8AD45A" w:rsidR="00C37CFC" w:rsidRPr="005A0698" w:rsidRDefault="005A0698" w:rsidP="00C37CFC">
            <w:pPr>
              <w:pStyle w:val="TableTextS5"/>
              <w:spacing w:before="50" w:after="50"/>
              <w:rPr>
                <w:color w:val="000000"/>
              </w:rPr>
            </w:pPr>
            <w:ins w:id="38" w:author="CEPT" w:date="2023-08-31T10:11:00Z">
              <w:r w:rsidRPr="005A0698">
                <w:t>Earth exploration-satellite (</w:t>
              </w:r>
              <w:proofErr w:type="gramStart"/>
              <w:r w:rsidRPr="005A0698">
                <w:t>active)  ADD</w:t>
              </w:r>
              <w:proofErr w:type="gramEnd"/>
              <w:r w:rsidRPr="005A0698">
                <w:t xml:space="preserve"> 5.A112</w:t>
              </w:r>
            </w:ins>
          </w:p>
        </w:tc>
        <w:tc>
          <w:tcPr>
            <w:tcW w:w="3100" w:type="dxa"/>
            <w:tcBorders>
              <w:top w:val="single" w:sz="4" w:space="0" w:color="auto"/>
              <w:left w:val="single" w:sz="6" w:space="0" w:color="auto"/>
              <w:bottom w:val="single" w:sz="6" w:space="0" w:color="auto"/>
              <w:right w:val="single" w:sz="6" w:space="0" w:color="auto"/>
            </w:tcBorders>
            <w:hideMark/>
          </w:tcPr>
          <w:p w14:paraId="13A3ACE6" w14:textId="77777777" w:rsidR="00C37CFC" w:rsidRPr="005A0698" w:rsidRDefault="00C37CFC" w:rsidP="006F3A1E">
            <w:pPr>
              <w:pStyle w:val="TableTextS5"/>
              <w:rPr>
                <w:rStyle w:val="Tablefreq"/>
              </w:rPr>
            </w:pPr>
            <w:r w:rsidRPr="005A0698">
              <w:rPr>
                <w:rStyle w:val="Tablefreq"/>
              </w:rPr>
              <w:t>47-50</w:t>
            </w:r>
          </w:p>
          <w:p w14:paraId="092CB280" w14:textId="77777777" w:rsidR="00C37CFC" w:rsidRPr="005A0698" w:rsidRDefault="00C37CFC" w:rsidP="006F3A1E">
            <w:pPr>
              <w:pStyle w:val="TableTextS5"/>
              <w:rPr>
                <w:color w:val="000000"/>
              </w:rPr>
            </w:pPr>
            <w:r w:rsidRPr="005A0698">
              <w:rPr>
                <w:color w:val="000000"/>
              </w:rPr>
              <w:t>FIXED</w:t>
            </w:r>
          </w:p>
          <w:p w14:paraId="12C87BCB" w14:textId="77777777" w:rsidR="00C37CFC" w:rsidRPr="005A0698" w:rsidRDefault="00C37CFC" w:rsidP="006F3A1E">
            <w:pPr>
              <w:pStyle w:val="TableTextS5"/>
              <w:rPr>
                <w:color w:val="000000"/>
              </w:rPr>
            </w:pPr>
            <w:r w:rsidRPr="005A0698">
              <w:rPr>
                <w:color w:val="000000"/>
              </w:rPr>
              <w:t>MOBILE</w:t>
            </w:r>
          </w:p>
          <w:p w14:paraId="3041E36E" w14:textId="77777777" w:rsidR="00C37CFC" w:rsidRPr="005A0698" w:rsidRDefault="00C37CFC" w:rsidP="006F3A1E">
            <w:pPr>
              <w:pStyle w:val="TableTextS5"/>
              <w:rPr>
                <w:color w:val="000000"/>
              </w:rPr>
            </w:pPr>
            <w:r w:rsidRPr="005A0698">
              <w:rPr>
                <w:color w:val="000000"/>
              </w:rPr>
              <w:t>BROADCASTING</w:t>
            </w:r>
          </w:p>
          <w:p w14:paraId="744790AA" w14:textId="77777777" w:rsidR="005A0698" w:rsidRPr="005A0698" w:rsidRDefault="005A0698" w:rsidP="005A0698">
            <w:pPr>
              <w:pStyle w:val="TableTextS5"/>
              <w:spacing w:before="50" w:after="50"/>
              <w:rPr>
                <w:ins w:id="39" w:author="CEPT" w:date="2023-08-31T10:11:00Z"/>
                <w:color w:val="000000"/>
              </w:rPr>
            </w:pPr>
            <w:ins w:id="40" w:author="CEPT" w:date="2023-08-31T10:11:00Z">
              <w:r w:rsidRPr="005A0698">
                <w:t>Earth exploration-satellite (</w:t>
              </w:r>
              <w:proofErr w:type="gramStart"/>
              <w:r w:rsidRPr="005A0698">
                <w:t>active)  ADD</w:t>
              </w:r>
              <w:proofErr w:type="gramEnd"/>
              <w:r w:rsidRPr="005A0698">
                <w:t xml:space="preserve"> 5.A112</w:t>
              </w:r>
            </w:ins>
          </w:p>
          <w:p w14:paraId="6ABEADC7" w14:textId="77777777" w:rsidR="00C37CFC" w:rsidRPr="005A0698" w:rsidRDefault="00C37CFC" w:rsidP="006F3A1E">
            <w:pPr>
              <w:pStyle w:val="TableTextS5"/>
              <w:rPr>
                <w:rStyle w:val="Artref"/>
              </w:rPr>
            </w:pPr>
            <w:r w:rsidRPr="005A0698">
              <w:rPr>
                <w:rStyle w:val="Artref"/>
                <w:color w:val="000000"/>
              </w:rPr>
              <w:t>5.162A</w:t>
            </w:r>
          </w:p>
        </w:tc>
      </w:tr>
    </w:tbl>
    <w:p w14:paraId="4FCA58E4" w14:textId="1CC2444F" w:rsidR="002A473B" w:rsidRPr="005A0698" w:rsidRDefault="00545035">
      <w:pPr>
        <w:pStyle w:val="Reasons"/>
      </w:pPr>
      <w:r w:rsidRPr="005A0698">
        <w:rPr>
          <w:b/>
        </w:rPr>
        <w:t>Reasons:</w:t>
      </w:r>
      <w:r w:rsidRPr="005A0698">
        <w:tab/>
      </w:r>
      <w:r w:rsidR="000C13FC" w:rsidRPr="005A0698">
        <w:t xml:space="preserve">Introduce a new global secondary allocation to EESS (active) in the </w:t>
      </w:r>
      <w:r w:rsidR="007336D2" w:rsidRPr="005A0698">
        <w:t xml:space="preserve">frequency range </w:t>
      </w:r>
      <w:r w:rsidR="000C13FC" w:rsidRPr="005A0698">
        <w:t xml:space="preserve">40-50 MHz subject to the provisions described in No. </w:t>
      </w:r>
      <w:r w:rsidR="000C13FC" w:rsidRPr="005A0698">
        <w:rPr>
          <w:b/>
          <w:bCs/>
        </w:rPr>
        <w:t>5.A112</w:t>
      </w:r>
      <w:r w:rsidR="000C13FC" w:rsidRPr="005A0698">
        <w:t>.</w:t>
      </w:r>
    </w:p>
    <w:p w14:paraId="1283581B" w14:textId="0DC1F2BA" w:rsidR="000C13FC" w:rsidRPr="005A0698" w:rsidRDefault="000C13FC" w:rsidP="000C13FC">
      <w:pPr>
        <w:pStyle w:val="Proposal"/>
      </w:pPr>
      <w:r w:rsidRPr="005A0698">
        <w:t>ADD</w:t>
      </w:r>
      <w:r w:rsidRPr="005A0698">
        <w:tab/>
        <w:t>EUR/</w:t>
      </w:r>
      <w:r w:rsidR="001D1249" w:rsidRPr="005A0698">
        <w:t>XXXX</w:t>
      </w:r>
      <w:r w:rsidRPr="005A0698">
        <w:t>A12/</w:t>
      </w:r>
      <w:r w:rsidR="001D1249" w:rsidRPr="005A0698">
        <w:t>4</w:t>
      </w:r>
    </w:p>
    <w:p w14:paraId="53D7D0AF" w14:textId="65B09430" w:rsidR="000C13FC" w:rsidRPr="005A0698" w:rsidRDefault="000C13FC" w:rsidP="000C13FC">
      <w:r w:rsidRPr="005A0698">
        <w:rPr>
          <w:rStyle w:val="Artdef"/>
        </w:rPr>
        <w:t>5.A112</w:t>
      </w:r>
      <w:r w:rsidRPr="005A0698">
        <w:tab/>
        <w:t xml:space="preserve">The use of the frequency band 40-50 MHz by the Earth exploration-satellite service (active) shall be in accordance with Resolution </w:t>
      </w:r>
      <w:r w:rsidRPr="005A0698">
        <w:rPr>
          <w:b/>
        </w:rPr>
        <w:t>[EUR-A12-</w:t>
      </w:r>
      <w:r w:rsidR="00BB3A58" w:rsidRPr="005A0698">
        <w:rPr>
          <w:b/>
          <w:bCs/>
        </w:rPr>
        <w:t>EESS-40-50-MHZ</w:t>
      </w:r>
      <w:r w:rsidRPr="005A0698">
        <w:rPr>
          <w:b/>
        </w:rPr>
        <w:t>] (WRC-23)</w:t>
      </w:r>
      <w:r w:rsidRPr="005A0698">
        <w:t>. The provisions of this footnote in no way diminish the obligation of the Earth exploration-satellite service (active) to operate as a secondary service in accordance with Nos. </w:t>
      </w:r>
      <w:r w:rsidRPr="005A0698">
        <w:rPr>
          <w:b/>
          <w:bCs/>
        </w:rPr>
        <w:t>5.29</w:t>
      </w:r>
      <w:r w:rsidRPr="005A0698">
        <w:t xml:space="preserve"> and </w:t>
      </w:r>
      <w:r w:rsidRPr="005A0698">
        <w:rPr>
          <w:b/>
          <w:bCs/>
        </w:rPr>
        <w:t>5.30</w:t>
      </w:r>
      <w:r w:rsidRPr="005A0698">
        <w:t>.</w:t>
      </w:r>
      <w:r w:rsidRPr="005A0698">
        <w:rPr>
          <w:sz w:val="16"/>
        </w:rPr>
        <w:t>     (WRC</w:t>
      </w:r>
      <w:r w:rsidRPr="005A0698">
        <w:rPr>
          <w:sz w:val="16"/>
        </w:rPr>
        <w:noBreakHyphen/>
        <w:t>23)</w:t>
      </w:r>
    </w:p>
    <w:p w14:paraId="196DB15A" w14:textId="08190987" w:rsidR="000C13FC" w:rsidRDefault="000C13FC" w:rsidP="000C13FC">
      <w:pPr>
        <w:pStyle w:val="Reasons"/>
      </w:pPr>
      <w:r w:rsidRPr="005A0698">
        <w:rPr>
          <w:b/>
        </w:rPr>
        <w:t>Reasons:</w:t>
      </w:r>
      <w:r w:rsidRPr="005A0698">
        <w:tab/>
        <w:t xml:space="preserve">This new footnote is proposed to limit the new EESS (active) allocation in the </w:t>
      </w:r>
      <w:r w:rsidR="001D1249" w:rsidRPr="005A0698">
        <w:t xml:space="preserve">frequency band </w:t>
      </w:r>
      <w:r w:rsidRPr="005A0698">
        <w:t>40-50 MHz to the systems described in the new Resolution which would include the associated provisions.</w:t>
      </w:r>
    </w:p>
    <w:p w14:paraId="2975ECCD" w14:textId="0AD0F88D" w:rsidR="002A473B" w:rsidRDefault="00545035">
      <w:pPr>
        <w:pStyle w:val="Proposal"/>
      </w:pPr>
      <w:r>
        <w:lastRenderedPageBreak/>
        <w:t>ADD</w:t>
      </w:r>
      <w:r>
        <w:tab/>
        <w:t>EUR/</w:t>
      </w:r>
      <w:r w:rsidR="001D1249">
        <w:t>XXXX</w:t>
      </w:r>
      <w:r>
        <w:t>A12/</w:t>
      </w:r>
      <w:r w:rsidR="001D1249">
        <w:t>5</w:t>
      </w:r>
    </w:p>
    <w:p w14:paraId="2C0A4D6A" w14:textId="4231D472" w:rsidR="002A473B" w:rsidRDefault="00545035">
      <w:pPr>
        <w:pStyle w:val="ResNo"/>
      </w:pPr>
      <w:r>
        <w:t xml:space="preserve">Draft New Resolution </w:t>
      </w:r>
      <w:r w:rsidR="001D1249" w:rsidRPr="009372DA">
        <w:t>[EUR-A12</w:t>
      </w:r>
      <w:r w:rsidR="00162140">
        <w:t>-EESS-</w:t>
      </w:r>
      <w:r w:rsidR="00BB3A58">
        <w:t>40-50-MHZ</w:t>
      </w:r>
      <w:r w:rsidR="001D1249" w:rsidRPr="009372DA">
        <w:t>]</w:t>
      </w:r>
      <w:r w:rsidR="001D1249">
        <w:t>(WRC-23)</w:t>
      </w:r>
    </w:p>
    <w:p w14:paraId="2248A64A" w14:textId="3B178546" w:rsidR="002A473B" w:rsidRDefault="001D1249">
      <w:pPr>
        <w:pStyle w:val="Restitle"/>
      </w:pPr>
      <w:bookmarkStart w:id="41" w:name="_Hlk123914913"/>
      <w:r w:rsidRPr="009372DA">
        <w:rPr>
          <w:rFonts w:ascii="Times New Roman"/>
        </w:rPr>
        <w:t xml:space="preserve">Use of the frequency range 40-50 MHz </w:t>
      </w:r>
      <w:r w:rsidRPr="00D20D7D">
        <w:rPr>
          <w:rFonts w:ascii="Times New Roman"/>
        </w:rPr>
        <w:t>allocated</w:t>
      </w:r>
      <w:r w:rsidRPr="009372DA">
        <w:rPr>
          <w:rFonts w:ascii="Times New Roman"/>
        </w:rPr>
        <w:t xml:space="preserve"> </w:t>
      </w:r>
      <w:r w:rsidRPr="009372DA">
        <w:rPr>
          <w:rFonts w:ascii="Times New Roman"/>
        </w:rPr>
        <w:br/>
        <w:t>to the Earth exploration-satellite service (active)</w:t>
      </w:r>
      <w:bookmarkEnd w:id="41"/>
      <w:r w:rsidRPr="00D20D7D">
        <w:t xml:space="preserve"> </w:t>
      </w:r>
      <w:r w:rsidRPr="00D20D7D">
        <w:rPr>
          <w:rFonts w:ascii="Times New Roman"/>
        </w:rPr>
        <w:t>for spaceborne radar sounder</w:t>
      </w:r>
      <w:r>
        <w:rPr>
          <w:rFonts w:ascii="Times New Roman"/>
        </w:rPr>
        <w:t>s</w:t>
      </w:r>
    </w:p>
    <w:p w14:paraId="03AC46EC" w14:textId="77777777" w:rsidR="001D1249" w:rsidRPr="007D124B" w:rsidRDefault="001D1249" w:rsidP="001D1249">
      <w:pPr>
        <w:spacing w:before="280"/>
      </w:pPr>
      <w:r w:rsidRPr="007D124B">
        <w:t>The World Radiocommunication Conference (Dubai, 2023),</w:t>
      </w:r>
    </w:p>
    <w:p w14:paraId="03297D91" w14:textId="77777777" w:rsidR="001D1249" w:rsidRPr="007D124B" w:rsidRDefault="001D1249" w:rsidP="001D1249">
      <w:pPr>
        <w:pStyle w:val="Call"/>
      </w:pPr>
      <w:r w:rsidRPr="007D124B">
        <w:t>considering</w:t>
      </w:r>
    </w:p>
    <w:p w14:paraId="69C2CF22" w14:textId="77777777" w:rsidR="001D1249" w:rsidRPr="007D124B" w:rsidRDefault="001D1249" w:rsidP="001D1249">
      <w:r w:rsidRPr="007D124B">
        <w:rPr>
          <w:i/>
          <w:iCs/>
        </w:rPr>
        <w:t>a)</w:t>
      </w:r>
      <w:r w:rsidRPr="007D124B">
        <w:tab/>
        <w:t>that spaceborne active sensors</w:t>
      </w:r>
      <w:r w:rsidRPr="00D20D7D">
        <w:t xml:space="preserve"> operating in the Earth exploration-satellite service (EESS) (active), described in Recommendation ITU</w:t>
      </w:r>
      <w:r>
        <w:t>-</w:t>
      </w:r>
      <w:r w:rsidRPr="00D20D7D">
        <w:t>R RS.</w:t>
      </w:r>
      <w:r w:rsidRPr="002069AE">
        <w:t>2042</w:t>
      </w:r>
      <w:r>
        <w:t>,</w:t>
      </w:r>
      <w:r w:rsidRPr="007D124B">
        <w:t xml:space="preserve"> can provide unique information on the physical properties of the Earth, such as characteristics of polar ice sheets and subterranean fossil aquifers in desertic environments;</w:t>
      </w:r>
    </w:p>
    <w:p w14:paraId="719132AD" w14:textId="77777777" w:rsidR="001D1249" w:rsidRPr="007D124B" w:rsidRDefault="001D1249" w:rsidP="001D1249">
      <w:r w:rsidRPr="007D124B">
        <w:rPr>
          <w:i/>
        </w:rPr>
        <w:t>b)</w:t>
      </w:r>
      <w:r w:rsidRPr="007D124B">
        <w:tab/>
        <w:t>that spaceborne active remote sensing requires specific frequency ranges depending on the physical phenomena to be observed;</w:t>
      </w:r>
    </w:p>
    <w:p w14:paraId="6A521A32" w14:textId="77777777" w:rsidR="001D1249" w:rsidRPr="007D124B" w:rsidRDefault="001D1249" w:rsidP="001D1249">
      <w:r w:rsidRPr="007D124B">
        <w:rPr>
          <w:i/>
        </w:rPr>
        <w:t>c)</w:t>
      </w:r>
      <w:r w:rsidRPr="007D124B">
        <w:tab/>
        <w:t>that worldwide, periodic measurements of subsurface water/ice deposits require the use of spaceborne radar sounder active sensors;</w:t>
      </w:r>
    </w:p>
    <w:p w14:paraId="6AC3DA09" w14:textId="77777777" w:rsidR="001D1249" w:rsidRPr="007D124B" w:rsidRDefault="001D1249" w:rsidP="001D1249">
      <w:r w:rsidRPr="007D124B">
        <w:rPr>
          <w:i/>
          <w:iCs/>
        </w:rPr>
        <w:t>d)</w:t>
      </w:r>
      <w:r w:rsidRPr="007D124B">
        <w:tab/>
        <w:t>that the measurement of reflectivity from subsurface scattering layers as deep as 10 m to 100 m for shallow aquifers and groundwater conduits, and on the order of 5 km for basal interface topography and ice-sheet thickness, is necessary;</w:t>
      </w:r>
    </w:p>
    <w:p w14:paraId="76907E5B" w14:textId="77777777" w:rsidR="001D1249" w:rsidRPr="007D124B" w:rsidRDefault="001D1249" w:rsidP="001D1249">
      <w:r w:rsidRPr="007D124B">
        <w:rPr>
          <w:i/>
          <w:iCs/>
        </w:rPr>
        <w:t>e)</w:t>
      </w:r>
      <w:r w:rsidRPr="007D124B">
        <w:tab/>
        <w:t>that spaceborne radar sounder</w:t>
      </w:r>
      <w:r>
        <w:t>s</w:t>
      </w:r>
      <w:r w:rsidRPr="007D124B">
        <w:t xml:space="preserve"> </w:t>
      </w:r>
      <w:r w:rsidRPr="007A471A">
        <w:t xml:space="preserve">operating in the EESS (active) </w:t>
      </w:r>
      <w:r w:rsidRPr="007D124B">
        <w:t xml:space="preserve">are intended to be operated </w:t>
      </w:r>
      <w:r w:rsidRPr="006D469A">
        <w:t>from polar orbits, only</w:t>
      </w:r>
      <w:r w:rsidRPr="007D124B">
        <w:t xml:space="preserve"> in either uninhabited</w:t>
      </w:r>
      <w:r>
        <w:t>,</w:t>
      </w:r>
      <w:r w:rsidRPr="007D124B">
        <w:t xml:space="preserve"> sparsely populated </w:t>
      </w:r>
      <w:r>
        <w:t xml:space="preserve">or remote </w:t>
      </w:r>
      <w:r w:rsidRPr="007D124B">
        <w:t>areas of the globe, with particular focus on deserts and polar ice fields;</w:t>
      </w:r>
    </w:p>
    <w:p w14:paraId="204C6943" w14:textId="41596DEC" w:rsidR="001D1249" w:rsidRPr="007D124B" w:rsidRDefault="001D1249" w:rsidP="001D1249">
      <w:r>
        <w:rPr>
          <w:i/>
          <w:iCs/>
        </w:rPr>
        <w:t>f</w:t>
      </w:r>
      <w:r w:rsidRPr="007D124B">
        <w:rPr>
          <w:i/>
          <w:iCs/>
        </w:rPr>
        <w:t>)</w:t>
      </w:r>
      <w:r w:rsidRPr="007D124B">
        <w:tab/>
        <w:t xml:space="preserve">that the frequency range 40-50 MHz is preferable to satisfy all </w:t>
      </w:r>
      <w:r>
        <w:t xml:space="preserve">operational </w:t>
      </w:r>
      <w:r w:rsidRPr="007D124B">
        <w:t>requirements for such spaceborne radar sounder active sensors,</w:t>
      </w:r>
    </w:p>
    <w:p w14:paraId="2E6F0117" w14:textId="77777777" w:rsidR="001D1249" w:rsidRPr="007D124B" w:rsidRDefault="001D1249" w:rsidP="001D1249">
      <w:pPr>
        <w:pStyle w:val="Call"/>
      </w:pPr>
      <w:r w:rsidRPr="007D124B">
        <w:t>recognizing</w:t>
      </w:r>
    </w:p>
    <w:p w14:paraId="73898959" w14:textId="77777777" w:rsidR="001D1249" w:rsidRDefault="001D1249" w:rsidP="001D1249">
      <w:r>
        <w:rPr>
          <w:i/>
          <w:iCs/>
        </w:rPr>
        <w:t>a</w:t>
      </w:r>
      <w:r w:rsidRPr="007D124B">
        <w:rPr>
          <w:i/>
          <w:iCs/>
        </w:rPr>
        <w:t>)</w:t>
      </w:r>
      <w:r w:rsidRPr="007D124B">
        <w:tab/>
      </w:r>
      <w:r w:rsidRPr="007A471A">
        <w:t xml:space="preserve">that, given the complexity of the EESS (active) instruments implementation in these low frequencies, very few such </w:t>
      </w:r>
      <w:r>
        <w:t>sounders</w:t>
      </w:r>
      <w:r w:rsidRPr="007A471A">
        <w:t xml:space="preserve"> are expected to be in orbit at the same time; consequently,</w:t>
      </w:r>
      <w:r w:rsidRPr="007D124B">
        <w:t xml:space="preserve"> aggregate interference from multiple spaceborne radar sounders into incumbent services is not anticipated</w:t>
      </w:r>
      <w:r w:rsidRPr="007A471A">
        <w:t xml:space="preserve"> and could be mitigated by coordination between the operators of such instruments</w:t>
      </w:r>
      <w:r w:rsidRPr="007D124B">
        <w:t>;</w:t>
      </w:r>
    </w:p>
    <w:p w14:paraId="7E670BCC" w14:textId="77777777" w:rsidR="001D1249" w:rsidRPr="007D124B" w:rsidRDefault="001D1249" w:rsidP="001D1249">
      <w:r w:rsidRPr="006D469A">
        <w:rPr>
          <w:i/>
        </w:rPr>
        <w:t>b)</w:t>
      </w:r>
      <w:r w:rsidRPr="006D469A">
        <w:tab/>
        <w:t>that measurements by these radar sounders are only possible when the total electron content of the ionosphere is near its daily minimum, which normally occurs in a few hours’ window centred approximately at 4 a.m. local time;</w:t>
      </w:r>
    </w:p>
    <w:p w14:paraId="523C83AD" w14:textId="77777777" w:rsidR="001D1249" w:rsidRPr="007A471A" w:rsidRDefault="001D1249" w:rsidP="001D1249">
      <w:r w:rsidRPr="009372DA">
        <w:rPr>
          <w:i/>
        </w:rPr>
        <w:t>c)</w:t>
      </w:r>
      <w:r w:rsidRPr="009372DA">
        <w:t xml:space="preserve"> </w:t>
      </w:r>
      <w:r w:rsidRPr="009372DA">
        <w:tab/>
      </w:r>
      <w:r w:rsidRPr="007A471A">
        <w:t xml:space="preserve">that No. </w:t>
      </w:r>
      <w:r w:rsidRPr="007A471A">
        <w:rPr>
          <w:b/>
        </w:rPr>
        <w:t>21.16.8</w:t>
      </w:r>
      <w:r w:rsidRPr="007A471A">
        <w:t xml:space="preserve"> provides the equation to determine mean pfd values for EESS (active);</w:t>
      </w:r>
    </w:p>
    <w:p w14:paraId="76945358" w14:textId="77777777" w:rsidR="001D1249" w:rsidRPr="007D124B" w:rsidRDefault="001D1249" w:rsidP="001D1249">
      <w:r w:rsidRPr="009372DA">
        <w:rPr>
          <w:i/>
        </w:rPr>
        <w:t>d)</w:t>
      </w:r>
      <w:r w:rsidRPr="009372DA">
        <w:tab/>
      </w:r>
      <w:r w:rsidRPr="007A471A">
        <w:t>that coordination between operators of EESS (active) and operators of wind profiler radars in the 40-50 MHz band may be needed on a case-by-case basis to ensure coexistence between the corresponding stations</w:t>
      </w:r>
      <w:r w:rsidRPr="009372DA">
        <w:t>,</w:t>
      </w:r>
    </w:p>
    <w:p w14:paraId="334E4C75" w14:textId="77777777" w:rsidR="001D1249" w:rsidRPr="007D124B" w:rsidRDefault="001D1249" w:rsidP="001D1249">
      <w:pPr>
        <w:pStyle w:val="Call"/>
      </w:pPr>
      <w:r w:rsidRPr="007D124B">
        <w:t>resolves</w:t>
      </w:r>
    </w:p>
    <w:p w14:paraId="5DD7F726" w14:textId="1F229F2D" w:rsidR="001D1249" w:rsidRDefault="001D1249" w:rsidP="001D1249">
      <w:pPr>
        <w:rPr>
          <w:szCs w:val="24"/>
        </w:rPr>
      </w:pPr>
      <w:r>
        <w:rPr>
          <w:szCs w:val="24"/>
        </w:rPr>
        <w:t>1</w:t>
      </w:r>
      <w:r w:rsidRPr="007A471A">
        <w:rPr>
          <w:szCs w:val="24"/>
        </w:rPr>
        <w:tab/>
        <w:t xml:space="preserve">that the use of the </w:t>
      </w:r>
      <w:r>
        <w:rPr>
          <w:szCs w:val="24"/>
        </w:rPr>
        <w:t xml:space="preserve">frequency </w:t>
      </w:r>
      <w:r w:rsidRPr="007A471A">
        <w:rPr>
          <w:szCs w:val="24"/>
        </w:rPr>
        <w:t>band 40-50 MHz by EESS (active) is limited to spaceborne radar sounders as described in Recommendation ITU</w:t>
      </w:r>
      <w:r>
        <w:rPr>
          <w:szCs w:val="24"/>
        </w:rPr>
        <w:t>-</w:t>
      </w:r>
      <w:r w:rsidRPr="007A471A">
        <w:rPr>
          <w:szCs w:val="24"/>
        </w:rPr>
        <w:t>R RS.2042</w:t>
      </w:r>
      <w:r>
        <w:rPr>
          <w:szCs w:val="24"/>
        </w:rPr>
        <w:t>;</w:t>
      </w:r>
    </w:p>
    <w:p w14:paraId="4131540E" w14:textId="6D38C1DC" w:rsidR="001D1249" w:rsidRPr="006D469A" w:rsidRDefault="001D1249" w:rsidP="001D1249">
      <w:pPr>
        <w:rPr>
          <w:rFonts w:ascii="TimesNewRomanPSMT" w:hAnsi="TimesNewRomanPSMT" w:cs="TimesNewRomanPSMT"/>
          <w:szCs w:val="24"/>
          <w:lang w:eastAsia="zh-CN"/>
        </w:rPr>
      </w:pPr>
      <w:r>
        <w:rPr>
          <w:szCs w:val="24"/>
        </w:rPr>
        <w:t>2</w:t>
      </w:r>
      <w:r w:rsidRPr="002B2715">
        <w:rPr>
          <w:szCs w:val="24"/>
        </w:rPr>
        <w:tab/>
      </w:r>
      <w:r w:rsidRPr="006D469A">
        <w:rPr>
          <w:szCs w:val="24"/>
          <w:lang w:eastAsia="zh-CN"/>
        </w:rPr>
        <w:t xml:space="preserve">that, for the purpose of protecting the in-band and adjacent band services, the mean pfd level per spaceborne radar sounder produced at the surface of the Earth shall not exceed </w:t>
      </w:r>
      <w:r>
        <w:rPr>
          <w:szCs w:val="24"/>
          <w:lang w:eastAsia="zh-CN"/>
        </w:rPr>
        <w:noBreakHyphen/>
      </w:r>
      <w:r w:rsidRPr="006D469A">
        <w:rPr>
          <w:szCs w:val="24"/>
          <w:lang w:eastAsia="zh-CN"/>
        </w:rPr>
        <w:t>147</w:t>
      </w:r>
      <w:r>
        <w:rPr>
          <w:szCs w:val="24"/>
          <w:lang w:eastAsia="zh-CN"/>
        </w:rPr>
        <w:t> </w:t>
      </w:r>
      <w:r w:rsidRPr="002A2D09">
        <w:rPr>
          <w:szCs w:val="24"/>
          <w:lang w:eastAsia="zh-CN"/>
        </w:rPr>
        <w:t>dB(W/(m</w:t>
      </w:r>
      <w:r w:rsidRPr="002A2D09">
        <w:rPr>
          <w:szCs w:val="24"/>
          <w:vertAlign w:val="superscript"/>
          <w:lang w:eastAsia="zh-CN"/>
        </w:rPr>
        <w:t>2</w:t>
      </w:r>
      <w:r w:rsidRPr="002A2D09">
        <w:rPr>
          <w:szCs w:val="24"/>
          <w:lang w:eastAsia="zh-CN"/>
        </w:rPr>
        <w:t> · 4 kHz))</w:t>
      </w:r>
      <w:r w:rsidRPr="006D469A">
        <w:rPr>
          <w:szCs w:val="24"/>
          <w:lang w:eastAsia="zh-CN"/>
        </w:rPr>
        <w:t>, under clear sky propagation conditions</w:t>
      </w:r>
      <w:r w:rsidRPr="006D469A">
        <w:rPr>
          <w:rFonts w:ascii="TimesNewRomanPSMT" w:hAnsi="TimesNewRomanPSMT" w:cs="TimesNewRomanPSMT"/>
          <w:szCs w:val="24"/>
          <w:lang w:eastAsia="zh-CN"/>
        </w:rPr>
        <w:t>;</w:t>
      </w:r>
    </w:p>
    <w:p w14:paraId="268FDD33" w14:textId="095ED189" w:rsidR="001D1249" w:rsidRPr="006D469A" w:rsidRDefault="001D1249" w:rsidP="001D1249">
      <w:r w:rsidRPr="006D469A">
        <w:lastRenderedPageBreak/>
        <w:t>3</w:t>
      </w:r>
      <w:r w:rsidRPr="006D469A">
        <w:tab/>
        <w:t xml:space="preserve">that the pdf limit </w:t>
      </w:r>
      <w:r w:rsidRPr="006D469A">
        <w:rPr>
          <w:szCs w:val="24"/>
          <w:lang w:eastAsia="zh-CN"/>
        </w:rPr>
        <w:t xml:space="preserve">at the surface of the Earth </w:t>
      </w:r>
      <w:r w:rsidRPr="006D469A">
        <w:t xml:space="preserve">provided in </w:t>
      </w:r>
      <w:r w:rsidRPr="006D469A">
        <w:rPr>
          <w:i/>
        </w:rPr>
        <w:t xml:space="preserve">resolves </w:t>
      </w:r>
      <w:r w:rsidRPr="001D1249">
        <w:rPr>
          <w:iCs/>
        </w:rPr>
        <w:t xml:space="preserve">2 </w:t>
      </w:r>
      <w:r w:rsidRPr="006D469A">
        <w:t xml:space="preserve">may be exceeded for no more than 0.05% of the time, while not exceeding </w:t>
      </w:r>
      <w:r w:rsidRPr="006D469A">
        <w:rPr>
          <w:szCs w:val="24"/>
          <w:lang w:eastAsia="zh-CN"/>
        </w:rPr>
        <w:t>-136 dB(W/(m</w:t>
      </w:r>
      <w:r w:rsidRPr="006D469A">
        <w:rPr>
          <w:szCs w:val="24"/>
          <w:vertAlign w:val="superscript"/>
          <w:lang w:eastAsia="zh-CN"/>
        </w:rPr>
        <w:t>2</w:t>
      </w:r>
      <w:r w:rsidRPr="006D469A">
        <w:rPr>
          <w:szCs w:val="24"/>
          <w:lang w:eastAsia="zh-CN"/>
        </w:rPr>
        <w:t> · 4 kHz))</w:t>
      </w:r>
      <w:r w:rsidRPr="006D469A">
        <w:t>, under clear sky propagation conditions</w:t>
      </w:r>
      <w:r>
        <w:t>;</w:t>
      </w:r>
    </w:p>
    <w:p w14:paraId="6DA6ACE1" w14:textId="5E7F0898" w:rsidR="001D1249" w:rsidRDefault="001D1249" w:rsidP="001D1249">
      <w:r w:rsidRPr="006D469A">
        <w:t>4</w:t>
      </w:r>
      <w:r w:rsidRPr="006D469A">
        <w:tab/>
        <w:t xml:space="preserve">that, if more than one </w:t>
      </w:r>
      <w:r w:rsidRPr="002B2715">
        <w:t>spaceborne radar sounder</w:t>
      </w:r>
      <w:r w:rsidRPr="006D469A">
        <w:t xml:space="preserve"> is in operation, administrations shall ensure collectively that the pfd limit in </w:t>
      </w:r>
      <w:r w:rsidRPr="006D469A">
        <w:rPr>
          <w:i/>
        </w:rPr>
        <w:t xml:space="preserve">resolves </w:t>
      </w:r>
      <w:r w:rsidRPr="001D1249">
        <w:rPr>
          <w:iCs/>
        </w:rPr>
        <w:t>2</w:t>
      </w:r>
      <w:r w:rsidRPr="006D469A">
        <w:t xml:space="preserve"> is not exceeded for more than 0.1% of the time and shall have consultations accordingly</w:t>
      </w:r>
      <w:r w:rsidR="005A0698">
        <w:t>; u</w:t>
      </w:r>
      <w:r w:rsidRPr="006D469A">
        <w:t xml:space="preserve">ntil such consultations enable to ensure the compliance with this </w:t>
      </w:r>
      <w:r>
        <w:t>pfd</w:t>
      </w:r>
      <w:r w:rsidRPr="006D469A">
        <w:t xml:space="preserve"> limit, each system will have to ensure that the limit in </w:t>
      </w:r>
      <w:r w:rsidRPr="006D469A">
        <w:rPr>
          <w:i/>
        </w:rPr>
        <w:t>resolves</w:t>
      </w:r>
      <w:r w:rsidRPr="001D1249">
        <w:rPr>
          <w:iCs/>
        </w:rPr>
        <w:t xml:space="preserve"> 2</w:t>
      </w:r>
      <w:r w:rsidRPr="006D469A">
        <w:t xml:space="preserve"> is not exceeded for more than 0.1/N % of the time, where N is the number of </w:t>
      </w:r>
      <w:r w:rsidRPr="002B2715">
        <w:t>spaceborne radar sounder</w:t>
      </w:r>
      <w:r>
        <w:t>s</w:t>
      </w:r>
      <w:r w:rsidRPr="006D469A">
        <w:t>;</w:t>
      </w:r>
    </w:p>
    <w:p w14:paraId="2E433152" w14:textId="40C7D335" w:rsidR="001D1249" w:rsidRDefault="001D1249" w:rsidP="001D1249">
      <w:r>
        <w:t>5</w:t>
      </w:r>
      <w:r w:rsidRPr="002B2715">
        <w:tab/>
        <w:t>that the spaceborne radar sounder systems in the frequency range 40-50 MHz should only operate in a few hours’ window centred approximately a</w:t>
      </w:r>
      <w:r>
        <w:t>round</w:t>
      </w:r>
      <w:r w:rsidRPr="002B2715">
        <w:t xml:space="preserve"> 4 a.m. local time</w:t>
      </w:r>
      <w:r>
        <w:t>,</w:t>
      </w:r>
    </w:p>
    <w:p w14:paraId="62C7DABF" w14:textId="77777777" w:rsidR="001D1249" w:rsidRPr="008B546F" w:rsidRDefault="001D1249" w:rsidP="001D1249">
      <w:pPr>
        <w:pStyle w:val="Call"/>
      </w:pPr>
      <w:r w:rsidRPr="008B546F">
        <w:t>invites the ITU Radiocommunication Sector</w:t>
      </w:r>
    </w:p>
    <w:p w14:paraId="281FC7ED" w14:textId="556F36CA" w:rsidR="001D1249" w:rsidRDefault="001D1249" w:rsidP="001D1249">
      <w:r w:rsidRPr="00B72D1E">
        <w:t xml:space="preserve">to regularly review the number and characteristics of spaceborne radar sounders and the application of </w:t>
      </w:r>
      <w:r w:rsidRPr="00B72D1E">
        <w:rPr>
          <w:i/>
        </w:rPr>
        <w:t>resolves </w:t>
      </w:r>
      <w:r w:rsidRPr="001D1249">
        <w:rPr>
          <w:iCs/>
        </w:rPr>
        <w:t>4</w:t>
      </w:r>
      <w:r w:rsidRPr="00B72D1E">
        <w:t xml:space="preserve"> by concerned Member States</w:t>
      </w:r>
      <w:r>
        <w:t>,</w:t>
      </w:r>
    </w:p>
    <w:p w14:paraId="66459035" w14:textId="77777777" w:rsidR="001D1249" w:rsidRPr="008B546F" w:rsidRDefault="001D1249" w:rsidP="001D1249">
      <w:pPr>
        <w:pStyle w:val="Call"/>
      </w:pPr>
      <w:r w:rsidRPr="00D23C61">
        <w:t>instruct</w:t>
      </w:r>
      <w:r>
        <w:t>s</w:t>
      </w:r>
      <w:r w:rsidRPr="00D23C61">
        <w:t xml:space="preserve"> the Director of the Radiocommunication Bureau</w:t>
      </w:r>
    </w:p>
    <w:p w14:paraId="15BA3B8A" w14:textId="77777777" w:rsidR="001D1249" w:rsidRDefault="001D1249" w:rsidP="001D1249">
      <w:r w:rsidRPr="00D23C61">
        <w:t xml:space="preserve">to report to future competent </w:t>
      </w:r>
      <w:r>
        <w:t>W</w:t>
      </w:r>
      <w:r w:rsidRPr="00D23C61">
        <w:t xml:space="preserve">orld </w:t>
      </w:r>
      <w:r>
        <w:t>R</w:t>
      </w:r>
      <w:r w:rsidRPr="00D23C61">
        <w:t xml:space="preserve">adiocommunication </w:t>
      </w:r>
      <w:r>
        <w:t>C</w:t>
      </w:r>
      <w:r w:rsidRPr="00D23C61">
        <w:t xml:space="preserve">onferences on the number of EESS satellites in operation and on the application of </w:t>
      </w:r>
      <w:r w:rsidRPr="00D23C61">
        <w:rPr>
          <w:i/>
        </w:rPr>
        <w:t xml:space="preserve">resolves </w:t>
      </w:r>
      <w:r w:rsidRPr="001D1249">
        <w:rPr>
          <w:iCs/>
        </w:rPr>
        <w:t>4</w:t>
      </w:r>
      <w:r w:rsidRPr="00D23C61">
        <w:t xml:space="preserve"> above</w:t>
      </w:r>
      <w:r>
        <w:t>.</w:t>
      </w:r>
    </w:p>
    <w:p w14:paraId="63EB80BA" w14:textId="5A0F94F6" w:rsidR="002A473B" w:rsidRDefault="00545035">
      <w:pPr>
        <w:pStyle w:val="Reasons"/>
      </w:pPr>
      <w:r>
        <w:rPr>
          <w:b/>
        </w:rPr>
        <w:t>Reasons:</w:t>
      </w:r>
      <w:r>
        <w:tab/>
      </w:r>
      <w:r w:rsidR="001D1249" w:rsidRPr="002B2715">
        <w:t xml:space="preserve">This new Resolution is proposed to detail the relevant conditions for the use of the frequency range 40-50 MHz on a secondary basis </w:t>
      </w:r>
      <w:r w:rsidR="001D1249">
        <w:t>for</w:t>
      </w:r>
      <w:r w:rsidR="001D1249" w:rsidRPr="002B2715">
        <w:t xml:space="preserve"> the Earth exploration-satellite service (active)</w:t>
      </w:r>
      <w:r w:rsidR="001D1249">
        <w:t>.</w:t>
      </w:r>
    </w:p>
    <w:p w14:paraId="0699442A" w14:textId="48D5238B" w:rsidR="000C13FC" w:rsidRDefault="000C13FC" w:rsidP="000C13FC">
      <w:pPr>
        <w:pStyle w:val="Proposal"/>
      </w:pPr>
      <w:r>
        <w:t>SUP</w:t>
      </w:r>
      <w:r>
        <w:tab/>
        <w:t>EUR/</w:t>
      </w:r>
      <w:r w:rsidR="001D1249">
        <w:t>XXXX</w:t>
      </w:r>
      <w:r>
        <w:t>A12/</w:t>
      </w:r>
      <w:r w:rsidR="001D1249">
        <w:t>6</w:t>
      </w:r>
    </w:p>
    <w:p w14:paraId="40D8ADCA" w14:textId="77777777" w:rsidR="000C13FC" w:rsidRDefault="000C13FC" w:rsidP="000C13FC">
      <w:pPr>
        <w:pStyle w:val="ResNo"/>
        <w:rPr>
          <w:caps w:val="0"/>
        </w:rPr>
      </w:pPr>
      <w:r w:rsidRPr="00771CF1">
        <w:rPr>
          <w:caps w:val="0"/>
        </w:rPr>
        <w:t xml:space="preserve">RESOLUTION </w:t>
      </w:r>
      <w:r w:rsidRPr="00771CF1">
        <w:rPr>
          <w:rStyle w:val="href"/>
        </w:rPr>
        <w:t>656</w:t>
      </w:r>
      <w:r w:rsidRPr="00771CF1">
        <w:rPr>
          <w:caps w:val="0"/>
        </w:rPr>
        <w:t xml:space="preserve"> (REV.WRC</w:t>
      </w:r>
      <w:r w:rsidRPr="00771CF1">
        <w:rPr>
          <w:caps w:val="0"/>
        </w:rPr>
        <w:noBreakHyphen/>
        <w:t>19)</w:t>
      </w:r>
    </w:p>
    <w:p w14:paraId="538FF081" w14:textId="77777777" w:rsidR="000C13FC" w:rsidRDefault="000C13FC" w:rsidP="000C13FC">
      <w:pPr>
        <w:pStyle w:val="Restitle"/>
      </w:pPr>
      <w:r>
        <w:t>Possible secondary allocation to the Earth exploration-satellite service (active) for spaceborne radar sounders in the range of frequencies around 45 MHz</w:t>
      </w:r>
    </w:p>
    <w:p w14:paraId="2D52EBE4" w14:textId="29E36719" w:rsidR="000C13FC" w:rsidRDefault="000C13FC" w:rsidP="000C13FC">
      <w:pPr>
        <w:pStyle w:val="Reasons"/>
      </w:pPr>
      <w:r>
        <w:rPr>
          <w:b/>
        </w:rPr>
        <w:t>Reasons:</w:t>
      </w:r>
      <w:r>
        <w:tab/>
      </w:r>
      <w:r w:rsidR="001D1249" w:rsidRPr="007D124B">
        <w:t xml:space="preserve">With the proposed new secondary allocation to </w:t>
      </w:r>
      <w:r w:rsidR="005A0698">
        <w:t>the</w:t>
      </w:r>
      <w:ins w:id="42" w:author="ITU" w:date="2023-08-31T03:03:00Z">
        <w:r w:rsidR="00EC74D8">
          <w:t xml:space="preserve"> </w:t>
        </w:r>
      </w:ins>
      <w:r w:rsidR="001D1249" w:rsidRPr="007D124B">
        <w:t xml:space="preserve">EESS (active) in the frequency range40-50 MHz, Resolution </w:t>
      </w:r>
      <w:r w:rsidR="001D1249" w:rsidRPr="007D124B">
        <w:rPr>
          <w:b/>
          <w:bCs/>
        </w:rPr>
        <w:t>656 (Rev. WRC-19)</w:t>
      </w:r>
      <w:r w:rsidR="001D1249" w:rsidRPr="007D124B">
        <w:t xml:space="preserve"> is no longer required and can be suppressed</w:t>
      </w:r>
    </w:p>
    <w:sectPr w:rsidR="000C13FC">
      <w:headerReference w:type="default" r:id="rId14"/>
      <w:footerReference w:type="even" r:id="rId15"/>
      <w:footerReference w:type="default" r:id="rId16"/>
      <w:type w:val="oddPage"/>
      <w:pgSz w:w="11907" w:h="16834"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36849" w14:textId="77777777" w:rsidR="0006363A" w:rsidRDefault="0006363A">
      <w:r>
        <w:separator/>
      </w:r>
    </w:p>
  </w:endnote>
  <w:endnote w:type="continuationSeparator" w:id="0">
    <w:p w14:paraId="45B1D2AC" w14:textId="77777777" w:rsidR="0006363A" w:rsidRDefault="00063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DAA5D" w14:textId="77777777" w:rsidR="00E45D05" w:rsidRDefault="00E45D05">
    <w:pPr>
      <w:framePr w:wrap="around" w:vAnchor="text" w:hAnchor="margin" w:xAlign="right" w:y="1"/>
    </w:pPr>
    <w:r>
      <w:fldChar w:fldCharType="begin"/>
    </w:r>
    <w:r>
      <w:instrText xml:space="preserve">PAGE  </w:instrText>
    </w:r>
    <w:r>
      <w:fldChar w:fldCharType="end"/>
    </w:r>
  </w:p>
  <w:p w14:paraId="0C0D6C15" w14:textId="27CA433B"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4C1936">
      <w:rPr>
        <w:noProof/>
      </w:rPr>
      <w:t>31.08.23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02988"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6E066" w14:textId="77777777" w:rsidR="0006363A" w:rsidRDefault="0006363A">
      <w:r>
        <w:rPr>
          <w:b/>
        </w:rPr>
        <w:t>_______________</w:t>
      </w:r>
    </w:p>
  </w:footnote>
  <w:footnote w:type="continuationSeparator" w:id="0">
    <w:p w14:paraId="3C3621B9" w14:textId="77777777" w:rsidR="0006363A" w:rsidRDefault="000636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982A1"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79053E4A" w14:textId="77777777" w:rsidR="00A066F1" w:rsidRPr="00A066F1" w:rsidRDefault="00BC75DE" w:rsidP="00241FA2">
    <w:pPr>
      <w:pStyle w:val="En-tte"/>
    </w:pPr>
    <w:r>
      <w:t>WRC</w:t>
    </w:r>
    <w:r w:rsidR="006D70B0">
      <w:t>23</w:t>
    </w:r>
    <w:r w:rsidR="00A066F1">
      <w:t>/</w:t>
    </w:r>
    <w:bookmarkStart w:id="43" w:name="OLE_LINK1"/>
    <w:bookmarkStart w:id="44" w:name="OLE_LINK2"/>
    <w:bookmarkStart w:id="45" w:name="OLE_LINK3"/>
    <w:r w:rsidR="00EB55C6">
      <w:t>4393(Add.12)</w:t>
    </w:r>
    <w:bookmarkEnd w:id="43"/>
    <w:bookmarkEnd w:id="44"/>
    <w:bookmarkEnd w:id="45"/>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44A95378"/>
    <w:multiLevelType w:val="hybridMultilevel"/>
    <w:tmpl w:val="BD0C23CC"/>
    <w:lvl w:ilvl="0" w:tplc="10F6037A">
      <w:start w:val="39"/>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EB0276"/>
    <w:multiLevelType w:val="hybridMultilevel"/>
    <w:tmpl w:val="F324651E"/>
    <w:lvl w:ilvl="0" w:tplc="66CAAAE0">
      <w:start w:val="1"/>
      <w:numFmt w:val="bullet"/>
      <w:lvlText w:val="-"/>
      <w:lvlJc w:val="left"/>
      <w:pPr>
        <w:ind w:left="720" w:hanging="360"/>
      </w:pPr>
      <w:rPr>
        <w:rFonts w:ascii="Times New Roman" w:eastAsia="Times New Roma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PT">
    <w15:presenceInfo w15:providerId="None" w15:userId="CEPT"/>
  </w15:person>
  <w15:person w15:author="ITU">
    <w15:presenceInfo w15:providerId="None" w15:userId="IT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6F0"/>
    <w:rsid w:val="00022A29"/>
    <w:rsid w:val="000355FD"/>
    <w:rsid w:val="00051E39"/>
    <w:rsid w:val="0006363A"/>
    <w:rsid w:val="000705F2"/>
    <w:rsid w:val="00077239"/>
    <w:rsid w:val="0007795D"/>
    <w:rsid w:val="00086491"/>
    <w:rsid w:val="00091346"/>
    <w:rsid w:val="0009706C"/>
    <w:rsid w:val="000A72B3"/>
    <w:rsid w:val="000C13FC"/>
    <w:rsid w:val="000D005C"/>
    <w:rsid w:val="000D154B"/>
    <w:rsid w:val="000D2DAF"/>
    <w:rsid w:val="000E463E"/>
    <w:rsid w:val="000F73FF"/>
    <w:rsid w:val="00114CF7"/>
    <w:rsid w:val="00116C7A"/>
    <w:rsid w:val="00123B68"/>
    <w:rsid w:val="00126F2E"/>
    <w:rsid w:val="00146F6F"/>
    <w:rsid w:val="00161F26"/>
    <w:rsid w:val="00162140"/>
    <w:rsid w:val="00187BD9"/>
    <w:rsid w:val="00190B55"/>
    <w:rsid w:val="001C3B5F"/>
    <w:rsid w:val="001D058F"/>
    <w:rsid w:val="001D1249"/>
    <w:rsid w:val="001D47B6"/>
    <w:rsid w:val="002009EA"/>
    <w:rsid w:val="00202756"/>
    <w:rsid w:val="00202CA0"/>
    <w:rsid w:val="00216B6D"/>
    <w:rsid w:val="0022757F"/>
    <w:rsid w:val="002406C6"/>
    <w:rsid w:val="00241C68"/>
    <w:rsid w:val="00241FA2"/>
    <w:rsid w:val="00262F4D"/>
    <w:rsid w:val="00271316"/>
    <w:rsid w:val="002A473B"/>
    <w:rsid w:val="002B349C"/>
    <w:rsid w:val="002D58BE"/>
    <w:rsid w:val="002F4747"/>
    <w:rsid w:val="00302605"/>
    <w:rsid w:val="00361B37"/>
    <w:rsid w:val="00377BD3"/>
    <w:rsid w:val="00384088"/>
    <w:rsid w:val="003852CE"/>
    <w:rsid w:val="0039169B"/>
    <w:rsid w:val="003A7F8C"/>
    <w:rsid w:val="003B2284"/>
    <w:rsid w:val="003B532E"/>
    <w:rsid w:val="003D0F8B"/>
    <w:rsid w:val="003E0DB6"/>
    <w:rsid w:val="00404772"/>
    <w:rsid w:val="0041348E"/>
    <w:rsid w:val="00420873"/>
    <w:rsid w:val="00434016"/>
    <w:rsid w:val="00492075"/>
    <w:rsid w:val="004969AD"/>
    <w:rsid w:val="004A26C4"/>
    <w:rsid w:val="004B13CB"/>
    <w:rsid w:val="004C1936"/>
    <w:rsid w:val="004D26EA"/>
    <w:rsid w:val="004D2BFB"/>
    <w:rsid w:val="004D5D5C"/>
    <w:rsid w:val="004F3DC0"/>
    <w:rsid w:val="0050139F"/>
    <w:rsid w:val="00545035"/>
    <w:rsid w:val="0055140B"/>
    <w:rsid w:val="005861D7"/>
    <w:rsid w:val="005964AB"/>
    <w:rsid w:val="005A0698"/>
    <w:rsid w:val="005C099A"/>
    <w:rsid w:val="005C31A5"/>
    <w:rsid w:val="005E10C9"/>
    <w:rsid w:val="005E290B"/>
    <w:rsid w:val="005E61DD"/>
    <w:rsid w:val="005F04D8"/>
    <w:rsid w:val="006023DF"/>
    <w:rsid w:val="00615426"/>
    <w:rsid w:val="00616219"/>
    <w:rsid w:val="00645B7D"/>
    <w:rsid w:val="00657DE0"/>
    <w:rsid w:val="00667844"/>
    <w:rsid w:val="00685313"/>
    <w:rsid w:val="00692833"/>
    <w:rsid w:val="006A6E9B"/>
    <w:rsid w:val="006B7C2A"/>
    <w:rsid w:val="006C23DA"/>
    <w:rsid w:val="006D70B0"/>
    <w:rsid w:val="006E3D45"/>
    <w:rsid w:val="006E4684"/>
    <w:rsid w:val="0070607A"/>
    <w:rsid w:val="007149F9"/>
    <w:rsid w:val="007336D2"/>
    <w:rsid w:val="00733A30"/>
    <w:rsid w:val="00745AEE"/>
    <w:rsid w:val="00750F10"/>
    <w:rsid w:val="007742CA"/>
    <w:rsid w:val="00787BF9"/>
    <w:rsid w:val="00790D70"/>
    <w:rsid w:val="007A6F1F"/>
    <w:rsid w:val="007D5320"/>
    <w:rsid w:val="00800972"/>
    <w:rsid w:val="00804475"/>
    <w:rsid w:val="00811633"/>
    <w:rsid w:val="00814037"/>
    <w:rsid w:val="00841216"/>
    <w:rsid w:val="00842AF0"/>
    <w:rsid w:val="0086171E"/>
    <w:rsid w:val="00872FC8"/>
    <w:rsid w:val="008845D0"/>
    <w:rsid w:val="00884D60"/>
    <w:rsid w:val="00896E56"/>
    <w:rsid w:val="008B43F2"/>
    <w:rsid w:val="008B6CFF"/>
    <w:rsid w:val="00922175"/>
    <w:rsid w:val="009274B4"/>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93FD4"/>
    <w:rsid w:val="00AA0B18"/>
    <w:rsid w:val="00AA3C65"/>
    <w:rsid w:val="00AA666F"/>
    <w:rsid w:val="00AD2232"/>
    <w:rsid w:val="00AD7914"/>
    <w:rsid w:val="00AE514B"/>
    <w:rsid w:val="00B12F06"/>
    <w:rsid w:val="00B40888"/>
    <w:rsid w:val="00B44129"/>
    <w:rsid w:val="00B639E9"/>
    <w:rsid w:val="00B7645D"/>
    <w:rsid w:val="00B817CD"/>
    <w:rsid w:val="00B81A7D"/>
    <w:rsid w:val="00B91EF7"/>
    <w:rsid w:val="00B94AD0"/>
    <w:rsid w:val="00BB3A58"/>
    <w:rsid w:val="00BB3A95"/>
    <w:rsid w:val="00BC75DE"/>
    <w:rsid w:val="00BD45BB"/>
    <w:rsid w:val="00BD6CCE"/>
    <w:rsid w:val="00C0018F"/>
    <w:rsid w:val="00C16A5A"/>
    <w:rsid w:val="00C20466"/>
    <w:rsid w:val="00C214ED"/>
    <w:rsid w:val="00C234E6"/>
    <w:rsid w:val="00C324A8"/>
    <w:rsid w:val="00C37CFC"/>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55D4"/>
    <w:rsid w:val="00D268B3"/>
    <w:rsid w:val="00D52FD6"/>
    <w:rsid w:val="00D54009"/>
    <w:rsid w:val="00D5651D"/>
    <w:rsid w:val="00D57A34"/>
    <w:rsid w:val="00D74898"/>
    <w:rsid w:val="00D801ED"/>
    <w:rsid w:val="00D936BC"/>
    <w:rsid w:val="00D96530"/>
    <w:rsid w:val="00DA1CB1"/>
    <w:rsid w:val="00DB2DEC"/>
    <w:rsid w:val="00DD44AF"/>
    <w:rsid w:val="00DE2AC3"/>
    <w:rsid w:val="00DE5692"/>
    <w:rsid w:val="00DE6300"/>
    <w:rsid w:val="00DF4BC6"/>
    <w:rsid w:val="00DF78E0"/>
    <w:rsid w:val="00E03C94"/>
    <w:rsid w:val="00E205BC"/>
    <w:rsid w:val="00E26226"/>
    <w:rsid w:val="00E45D05"/>
    <w:rsid w:val="00E55816"/>
    <w:rsid w:val="00E55AEF"/>
    <w:rsid w:val="00E976C1"/>
    <w:rsid w:val="00EA12E5"/>
    <w:rsid w:val="00EB0812"/>
    <w:rsid w:val="00EB54B2"/>
    <w:rsid w:val="00EB55C6"/>
    <w:rsid w:val="00EC74D8"/>
    <w:rsid w:val="00EE3A99"/>
    <w:rsid w:val="00EF1932"/>
    <w:rsid w:val="00EF71B6"/>
    <w:rsid w:val="00F02766"/>
    <w:rsid w:val="00F05BD4"/>
    <w:rsid w:val="00F06473"/>
    <w:rsid w:val="00F320AA"/>
    <w:rsid w:val="00F6155B"/>
    <w:rsid w:val="00F65C19"/>
    <w:rsid w:val="00F822B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97A9D7"/>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link w:val="TableheadChar"/>
    <w:qFormat/>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link w:val="TabletextChar"/>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9B463A"/>
  </w:style>
  <w:style w:type="character" w:customStyle="1" w:styleId="TableheadChar">
    <w:name w:val="Table_head Char"/>
    <w:basedOn w:val="Policepardfaut"/>
    <w:link w:val="Tablehead"/>
    <w:qFormat/>
    <w:locked/>
    <w:rsid w:val="001D1249"/>
    <w:rPr>
      <w:rFonts w:ascii="Times New Roman Bold" w:hAnsi="Times New Roman Bold" w:cs="Times New Roman Bold"/>
      <w:b/>
      <w:lang w:val="en-GB" w:eastAsia="en-US"/>
    </w:rPr>
  </w:style>
  <w:style w:type="character" w:customStyle="1" w:styleId="TabletextChar">
    <w:name w:val="Table_text Char"/>
    <w:basedOn w:val="Policepardfaut"/>
    <w:link w:val="Tabletext"/>
    <w:qFormat/>
    <w:rsid w:val="001D1249"/>
    <w:rPr>
      <w:rFonts w:ascii="Times New Roman" w:hAnsi="Times New Roman"/>
      <w:lang w:val="en-GB" w:eastAsia="en-US"/>
    </w:rPr>
  </w:style>
  <w:style w:type="paragraph" w:styleId="Rvision">
    <w:name w:val="Revision"/>
    <w:hidden/>
    <w:uiPriority w:val="99"/>
    <w:semiHidden/>
    <w:rsid w:val="006E4684"/>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ources xmlns:b="http://schemas.openxmlformats.org/officeDocument/2006/bibliography" xmlns="http://schemas.openxmlformats.org/officeDocument/2006/bibliography" SelectedStyle="\APA.XSL" StyleName="APA"/>
</file>

<file path=customXml/item2.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R23-WRC23-C-4393!A12!MSW-E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228A6E-21C7-4A1F-9091-B14DFC3E8EF3}">
  <ds:schemaRefs>
    <ds:schemaRef ds:uri="http://schemas.openxmlformats.org/officeDocument/2006/bibliography"/>
  </ds:schemaRefs>
</ds:datastoreItem>
</file>

<file path=customXml/itemProps2.xml><?xml version="1.0" encoding="utf-8"?>
<ds:datastoreItem xmlns:ds="http://schemas.openxmlformats.org/officeDocument/2006/customXml" ds:itemID="{0738393A-4512-4DF4-8814-91C668092A61}">
  <ds:schemaRefs>
    <ds:schemaRef ds:uri="http://schemas.microsoft.com/sharepoint/events"/>
  </ds:schemaRefs>
</ds:datastoreItem>
</file>

<file path=customXml/itemProps3.xml><?xml version="1.0" encoding="utf-8"?>
<ds:datastoreItem xmlns:ds="http://schemas.openxmlformats.org/officeDocument/2006/customXml" ds:itemID="{A2CB6917-4339-4D89-B1F8-A2F7228C6877}">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4.xml><?xml version="1.0" encoding="utf-8"?>
<ds:datastoreItem xmlns:ds="http://schemas.openxmlformats.org/officeDocument/2006/customXml" ds:itemID="{EE5FC3FC-C792-44C0-838F-1E679056E9E3}">
  <ds:schemaRefs>
    <ds:schemaRef ds:uri="http://schemas.microsoft.com/sharepoint/v3/contenttype/forms"/>
  </ds:schemaRefs>
</ds:datastoreItem>
</file>

<file path=customXml/itemProps5.xml><?xml version="1.0" encoding="utf-8"?>
<ds:datastoreItem xmlns:ds="http://schemas.openxmlformats.org/officeDocument/2006/customXml" ds:itemID="{56DEB62A-AC47-4AB0-B331-165A08E30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1301</Words>
  <Characters>7540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R23-WRC23-C-4393!A12!MSW-E</vt:lpstr>
    </vt:vector>
  </TitlesOfParts>
  <Manager>General Secretariat - Pool</Manager>
  <Company>International Telecommunication Union (ITU)</Company>
  <LinksUpToDate>false</LinksUpToDate>
  <CharactersWithSpaces>8824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R23-WRC23-C-4393!A12!MSW-E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2023-09-26T07:16:00Z</dcterms:created>
  <dcterms:modified xsi:type="dcterms:W3CDTF">2023-09-26T07:16:00Z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